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29FB7" w14:textId="657B89EC" w:rsidR="006B69AD" w:rsidRDefault="003C6529" w:rsidP="00747F2D">
      <w:pPr>
        <w:pStyle w:val="Cover"/>
        <w:framePr w:wrap="notBeside"/>
      </w:pPr>
      <w:r w:rsidRPr="00A8317D">
        <w:t>EU NCER</w:t>
      </w:r>
      <w:r w:rsidR="005E7200" w:rsidRPr="00AB01C0">
        <w:t xml:space="preserve">: System </w:t>
      </w:r>
      <w:r w:rsidR="00247C75" w:rsidRPr="00AB01C0">
        <w:t xml:space="preserve">Test </w:t>
      </w:r>
      <w:r w:rsidR="005E7200" w:rsidRPr="00AB01C0">
        <w:t>Plan</w:t>
      </w:r>
    </w:p>
    <w:p w14:paraId="15862D70" w14:textId="0C2E31E1" w:rsidR="006B69AD" w:rsidRPr="00AB01C0" w:rsidRDefault="00614067" w:rsidP="00747F2D">
      <w:pPr>
        <w:pStyle w:val="CoverSubtitle"/>
        <w:framePr w:wrap="notBeside"/>
      </w:pPr>
      <w:r w:rsidRPr="00AB01C0">
        <w:t xml:space="preserve">Issue </w:t>
      </w:r>
      <w:ins w:id="0" w:author="Antony Johnson" w:date="2022-11-18T18:12:00Z">
        <w:r w:rsidR="00A0057D">
          <w:t>3</w:t>
        </w:r>
      </w:ins>
      <w:del w:id="1" w:author="Antony Johnson" w:date="2022-11-18T18:12:00Z">
        <w:r w:rsidR="007A331E" w:rsidDel="00A0057D">
          <w:delText>2</w:delText>
        </w:r>
      </w:del>
    </w:p>
    <w:p w14:paraId="5789E233" w14:textId="2222FFF6" w:rsidR="006B69AD" w:rsidRPr="00AB01C0" w:rsidRDefault="008011E5" w:rsidP="00747F2D">
      <w:pPr>
        <w:pStyle w:val="CoverDate"/>
        <w:framePr w:wrap="notBeside"/>
      </w:pPr>
      <w:ins w:id="2" w:author="Johnson (ESO), Antony" w:date="2023-04-05T18:43:00Z">
        <w:r>
          <w:t>April</w:t>
        </w:r>
      </w:ins>
      <w:del w:id="3" w:author="Johnson (ESO), Antony" w:date="2023-01-23T15:33:00Z">
        <w:r w:rsidR="006B5BB3" w:rsidDel="00364414">
          <w:delText>N</w:delText>
        </w:r>
      </w:del>
      <w:del w:id="4" w:author="Johnson (ESO), Antony" w:date="2023-01-23T15:32:00Z">
        <w:r w:rsidR="006B5BB3" w:rsidDel="00364414">
          <w:delText>ovember</w:delText>
        </w:r>
      </w:del>
      <w:del w:id="5" w:author="Antony Johnson" w:date="2022-11-18T18:12:00Z">
        <w:r w:rsidR="006B2D4F" w:rsidDel="00A0057D">
          <w:delText>June</w:delText>
        </w:r>
      </w:del>
      <w:r w:rsidR="00EA5530">
        <w:t xml:space="preserve"> 202</w:t>
      </w:r>
      <w:ins w:id="6" w:author="Johnson (ESO), Antony" w:date="2023-01-23T15:33:00Z">
        <w:r w:rsidR="00364414">
          <w:t>3</w:t>
        </w:r>
      </w:ins>
      <w:del w:id="7" w:author="Johnson (ESO), Antony" w:date="2023-01-23T15:33:00Z">
        <w:r w:rsidR="00EA5530" w:rsidDel="00364414">
          <w:delText>2</w:delText>
        </w:r>
      </w:del>
      <w:ins w:id="8" w:author="Johnson (ESO), Antony" w:date="2023-01-23T15:33:00Z">
        <w:r w:rsidR="00364414">
          <w:t xml:space="preserve"> – Post </w:t>
        </w:r>
        <w:proofErr w:type="spellStart"/>
        <w:r w:rsidR="00364414">
          <w:t>Work</w:t>
        </w:r>
        <w:r w:rsidR="00603520">
          <w:t>Group</w:t>
        </w:r>
        <w:proofErr w:type="spellEnd"/>
        <w:r w:rsidR="00603520">
          <w:t xml:space="preserve"> Co</w:t>
        </w:r>
      </w:ins>
      <w:ins w:id="9" w:author="Johnson (ESO), Antony" w:date="2023-01-23T15:34:00Z">
        <w:r w:rsidR="00742A0B">
          <w:t>nsultation_</w:t>
        </w:r>
      </w:ins>
      <w:ins w:id="10" w:author="Johnson (ESO), Antony" w:date="2023-04-05T18:43:00Z">
        <w:r>
          <w:t>5 April</w:t>
        </w:r>
      </w:ins>
      <w:ins w:id="11" w:author="Johnson (ESO), Antony" w:date="2023-01-23T15:34:00Z">
        <w:r w:rsidR="00DF14E8">
          <w:t xml:space="preserve"> 2023</w:t>
        </w:r>
      </w:ins>
      <w:r w:rsidR="00380A5C" w:rsidRPr="00AB01C0">
        <w:t xml:space="preserve"> </w:t>
      </w:r>
    </w:p>
    <w:p w14:paraId="5FB7A76D" w14:textId="77777777" w:rsidR="006B69AD" w:rsidRPr="00AB01C0" w:rsidRDefault="006B69AD" w:rsidP="00BC1612">
      <w:pPr>
        <w:pStyle w:val="BodyText"/>
      </w:pPr>
    </w:p>
    <w:p w14:paraId="6867FD1F" w14:textId="77777777" w:rsidR="00621FEE" w:rsidRDefault="00621FEE" w:rsidP="00621FEE">
      <w:pPr>
        <w:pStyle w:val="Level1Text"/>
        <w:tabs>
          <w:tab w:val="left" w:pos="720"/>
        </w:tabs>
        <w:ind w:hanging="3261"/>
        <w:rPr>
          <w:rFonts w:cs="Arial"/>
          <w:color w:val="auto"/>
        </w:rPr>
      </w:pPr>
      <w:r>
        <w:rPr>
          <w:rFonts w:cs="Arial"/>
          <w:color w:val="auto"/>
          <w:highlight w:val="green"/>
        </w:rPr>
        <w:t>Text taken from GC0148 when submitted to Ofgem in October 2022</w:t>
      </w:r>
      <w:r>
        <w:rPr>
          <w:rFonts w:cs="Arial"/>
          <w:color w:val="auto"/>
        </w:rPr>
        <w:t xml:space="preserve"> </w:t>
      </w:r>
    </w:p>
    <w:p w14:paraId="7866792E" w14:textId="77777777" w:rsidR="00621FEE" w:rsidRDefault="00621FEE" w:rsidP="00621FEE">
      <w:pPr>
        <w:pStyle w:val="BodyText"/>
      </w:pPr>
    </w:p>
    <w:p w14:paraId="239EE5D4" w14:textId="77777777" w:rsidR="006B69AD" w:rsidRPr="00AB01C0" w:rsidRDefault="006B69AD" w:rsidP="006B69AD"/>
    <w:p w14:paraId="21E3B8B4" w14:textId="77777777" w:rsidR="006B69AD" w:rsidRPr="00AB01C0" w:rsidRDefault="006B69AD" w:rsidP="00BC1612">
      <w:pPr>
        <w:pStyle w:val="BodyText"/>
        <w:sectPr w:rsidR="006B69AD" w:rsidRPr="00AB01C0" w:rsidSect="005D2C9F">
          <w:footerReference w:type="default" r:id="rId11"/>
          <w:headerReference w:type="first" r:id="rId12"/>
          <w:footerReference w:type="first" r:id="rId13"/>
          <w:pgSz w:w="11906" w:h="16838" w:code="9"/>
          <w:pgMar w:top="2608" w:right="1588" w:bottom="1134" w:left="3402" w:header="567" w:footer="567" w:gutter="0"/>
          <w:pgNumType w:start="0"/>
          <w:cols w:space="708"/>
          <w:titlePg/>
          <w:docGrid w:linePitch="360"/>
        </w:sectPr>
      </w:pPr>
    </w:p>
    <w:p w14:paraId="38319E31" w14:textId="77777777" w:rsidR="008A72C9" w:rsidRPr="00AB01C0" w:rsidRDefault="008A72C9" w:rsidP="00A00D0B">
      <w:pPr>
        <w:pStyle w:val="Contents"/>
        <w:framePr w:wrap="notBeside" w:x="3361" w:y="196"/>
      </w:pPr>
      <w:bookmarkStart w:id="12" w:name="_Toc24975030"/>
      <w:bookmarkStart w:id="13" w:name="_Toc119777599"/>
      <w:r w:rsidRPr="00AB01C0">
        <w:lastRenderedPageBreak/>
        <w:t>Contents</w:t>
      </w:r>
      <w:bookmarkEnd w:id="12"/>
      <w:bookmarkEnd w:id="13"/>
    </w:p>
    <w:p w14:paraId="2D6E70F2" w14:textId="76F15483" w:rsidR="0020728D" w:rsidRDefault="009E5FDA">
      <w:pPr>
        <w:pStyle w:val="TOC1"/>
        <w:rPr>
          <w:ins w:id="14" w:author="Antony Johnson" w:date="2022-11-19T19:13:00Z"/>
          <w:rFonts w:eastAsiaTheme="minorEastAsia"/>
          <w:color w:val="auto"/>
          <w:sz w:val="22"/>
          <w:szCs w:val="22"/>
          <w:lang w:eastAsia="en-GB"/>
        </w:rPr>
      </w:pPr>
      <w:r w:rsidRPr="00A8317D">
        <w:fldChar w:fldCharType="begin"/>
      </w:r>
      <w:r w:rsidRPr="00AB01C0">
        <w:instrText xml:space="preserve"> TOC \o "1-3" \h \z \u </w:instrText>
      </w:r>
      <w:r w:rsidRPr="00A8317D">
        <w:fldChar w:fldCharType="separate"/>
      </w:r>
      <w:ins w:id="15" w:author="Antony Johnson" w:date="2022-11-19T19:13:00Z">
        <w:r w:rsidR="0020728D" w:rsidRPr="00321211">
          <w:rPr>
            <w:rStyle w:val="Hyperlink"/>
          </w:rPr>
          <w:fldChar w:fldCharType="begin"/>
        </w:r>
        <w:r w:rsidR="0020728D" w:rsidRPr="00321211">
          <w:rPr>
            <w:rStyle w:val="Hyperlink"/>
          </w:rPr>
          <w:instrText xml:space="preserve"> </w:instrText>
        </w:r>
        <w:r w:rsidR="0020728D">
          <w:instrText>HYPERLINK \l "_Toc119777599"</w:instrText>
        </w:r>
        <w:r w:rsidR="0020728D" w:rsidRPr="00321211">
          <w:rPr>
            <w:rStyle w:val="Hyperlink"/>
          </w:rPr>
          <w:instrText xml:space="preserve"> </w:instrText>
        </w:r>
        <w:r w:rsidR="0020728D" w:rsidRPr="00321211">
          <w:rPr>
            <w:rStyle w:val="Hyperlink"/>
          </w:rPr>
          <w:fldChar w:fldCharType="separate"/>
        </w:r>
        <w:r w:rsidR="0020728D" w:rsidRPr="00321211">
          <w:rPr>
            <w:rStyle w:val="Hyperlink"/>
          </w:rPr>
          <w:t>Contents</w:t>
        </w:r>
        <w:r w:rsidR="0020728D">
          <w:rPr>
            <w:webHidden/>
          </w:rPr>
          <w:tab/>
        </w:r>
        <w:r w:rsidR="0020728D">
          <w:rPr>
            <w:webHidden/>
          </w:rPr>
          <w:fldChar w:fldCharType="begin"/>
        </w:r>
        <w:r w:rsidR="0020728D">
          <w:rPr>
            <w:webHidden/>
          </w:rPr>
          <w:instrText xml:space="preserve"> PAGEREF _Toc119777599 \h </w:instrText>
        </w:r>
      </w:ins>
      <w:r w:rsidR="0020728D">
        <w:rPr>
          <w:webHidden/>
        </w:rPr>
      </w:r>
      <w:r w:rsidR="0020728D">
        <w:rPr>
          <w:webHidden/>
        </w:rPr>
        <w:fldChar w:fldCharType="separate"/>
      </w:r>
      <w:ins w:id="16" w:author="John-Okwesa(ESO), Banke" w:date="2022-11-21T10:33:00Z">
        <w:r w:rsidR="00716D90">
          <w:rPr>
            <w:webHidden/>
          </w:rPr>
          <w:t>1</w:t>
        </w:r>
      </w:ins>
      <w:ins w:id="17" w:author="Antony Johnson" w:date="2022-11-19T19:13:00Z">
        <w:r w:rsidR="0020728D">
          <w:rPr>
            <w:webHidden/>
          </w:rPr>
          <w:fldChar w:fldCharType="end"/>
        </w:r>
        <w:r w:rsidR="0020728D" w:rsidRPr="00321211">
          <w:rPr>
            <w:rStyle w:val="Hyperlink"/>
          </w:rPr>
          <w:fldChar w:fldCharType="end"/>
        </w:r>
      </w:ins>
    </w:p>
    <w:p w14:paraId="00EFCA16" w14:textId="58D72EEB" w:rsidR="0020728D" w:rsidRDefault="0020728D">
      <w:pPr>
        <w:pStyle w:val="TOC1"/>
        <w:rPr>
          <w:ins w:id="18" w:author="Antony Johnson" w:date="2022-11-19T19:13:00Z"/>
          <w:rFonts w:eastAsiaTheme="minorEastAsia"/>
          <w:color w:val="auto"/>
          <w:sz w:val="22"/>
          <w:szCs w:val="22"/>
          <w:lang w:eastAsia="en-GB"/>
        </w:rPr>
      </w:pPr>
      <w:ins w:id="19" w:author="Antony Johnson" w:date="2022-11-19T19:13:00Z">
        <w:r w:rsidRPr="00321211">
          <w:rPr>
            <w:rStyle w:val="Hyperlink"/>
          </w:rPr>
          <w:fldChar w:fldCharType="begin"/>
        </w:r>
        <w:r w:rsidRPr="00321211">
          <w:rPr>
            <w:rStyle w:val="Hyperlink"/>
          </w:rPr>
          <w:instrText xml:space="preserve"> </w:instrText>
        </w:r>
        <w:r>
          <w:instrText>HYPERLINK \l "_Toc119777600"</w:instrText>
        </w:r>
        <w:r w:rsidRPr="00321211">
          <w:rPr>
            <w:rStyle w:val="Hyperlink"/>
          </w:rPr>
          <w:instrText xml:space="preserve"> </w:instrText>
        </w:r>
        <w:r w:rsidRPr="00321211">
          <w:rPr>
            <w:rStyle w:val="Hyperlink"/>
          </w:rPr>
          <w:fldChar w:fldCharType="separate"/>
        </w:r>
        <w:r w:rsidRPr="00321211">
          <w:rPr>
            <w:rStyle w:val="Hyperlink"/>
          </w:rPr>
          <w:t>EU NCER: System Test Plan</w:t>
        </w:r>
        <w:r>
          <w:rPr>
            <w:webHidden/>
          </w:rPr>
          <w:tab/>
        </w:r>
        <w:r>
          <w:rPr>
            <w:webHidden/>
          </w:rPr>
          <w:fldChar w:fldCharType="begin"/>
        </w:r>
        <w:r>
          <w:rPr>
            <w:webHidden/>
          </w:rPr>
          <w:instrText xml:space="preserve"> PAGEREF _Toc119777600 \h </w:instrText>
        </w:r>
      </w:ins>
      <w:r>
        <w:rPr>
          <w:webHidden/>
        </w:rPr>
      </w:r>
      <w:r>
        <w:rPr>
          <w:webHidden/>
        </w:rPr>
        <w:fldChar w:fldCharType="separate"/>
      </w:r>
      <w:ins w:id="20" w:author="John-Okwesa(ESO), Banke" w:date="2022-11-21T10:33:00Z">
        <w:r w:rsidR="00716D90">
          <w:rPr>
            <w:webHidden/>
          </w:rPr>
          <w:t>2</w:t>
        </w:r>
      </w:ins>
      <w:ins w:id="21" w:author="Antony Johnson" w:date="2022-11-19T19:13:00Z">
        <w:r>
          <w:rPr>
            <w:webHidden/>
          </w:rPr>
          <w:fldChar w:fldCharType="end"/>
        </w:r>
        <w:r w:rsidRPr="00321211">
          <w:rPr>
            <w:rStyle w:val="Hyperlink"/>
          </w:rPr>
          <w:fldChar w:fldCharType="end"/>
        </w:r>
      </w:ins>
    </w:p>
    <w:p w14:paraId="0A285D20" w14:textId="121C04B3" w:rsidR="0020728D" w:rsidRDefault="0020728D">
      <w:pPr>
        <w:pStyle w:val="TOC1"/>
        <w:rPr>
          <w:ins w:id="22" w:author="Antony Johnson" w:date="2022-11-19T19:13:00Z"/>
          <w:rFonts w:eastAsiaTheme="minorEastAsia"/>
          <w:color w:val="auto"/>
          <w:sz w:val="22"/>
          <w:szCs w:val="22"/>
          <w:lang w:eastAsia="en-GB"/>
        </w:rPr>
      </w:pPr>
      <w:ins w:id="23" w:author="Antony Johnson" w:date="2022-11-19T19:13:00Z">
        <w:r w:rsidRPr="00321211">
          <w:rPr>
            <w:rStyle w:val="Hyperlink"/>
          </w:rPr>
          <w:fldChar w:fldCharType="begin"/>
        </w:r>
        <w:r w:rsidRPr="00321211">
          <w:rPr>
            <w:rStyle w:val="Hyperlink"/>
          </w:rPr>
          <w:instrText xml:space="preserve"> </w:instrText>
        </w:r>
        <w:r>
          <w:instrText>HYPERLINK \l "_Toc119777601"</w:instrText>
        </w:r>
        <w:r w:rsidRPr="00321211">
          <w:rPr>
            <w:rStyle w:val="Hyperlink"/>
          </w:rPr>
          <w:instrText xml:space="preserve"> </w:instrText>
        </w:r>
        <w:r w:rsidRPr="00321211">
          <w:rPr>
            <w:rStyle w:val="Hyperlink"/>
          </w:rPr>
          <w:fldChar w:fldCharType="separate"/>
        </w:r>
        <w:r w:rsidRPr="00321211">
          <w:rPr>
            <w:rStyle w:val="Hyperlink"/>
          </w:rPr>
          <w:t>1</w:t>
        </w:r>
        <w:r>
          <w:rPr>
            <w:rFonts w:eastAsiaTheme="minorEastAsia"/>
            <w:color w:val="auto"/>
            <w:sz w:val="22"/>
            <w:szCs w:val="22"/>
            <w:lang w:eastAsia="en-GB"/>
          </w:rPr>
          <w:tab/>
        </w:r>
        <w:r w:rsidRPr="00321211">
          <w:rPr>
            <w:rStyle w:val="Hyperlink"/>
          </w:rPr>
          <w:t>Version Control</w:t>
        </w:r>
        <w:r>
          <w:rPr>
            <w:webHidden/>
          </w:rPr>
          <w:tab/>
        </w:r>
        <w:r>
          <w:rPr>
            <w:webHidden/>
          </w:rPr>
          <w:fldChar w:fldCharType="begin"/>
        </w:r>
        <w:r>
          <w:rPr>
            <w:webHidden/>
          </w:rPr>
          <w:instrText xml:space="preserve"> PAGEREF _Toc119777601 \h </w:instrText>
        </w:r>
      </w:ins>
      <w:r>
        <w:rPr>
          <w:webHidden/>
        </w:rPr>
      </w:r>
      <w:r>
        <w:rPr>
          <w:webHidden/>
        </w:rPr>
        <w:fldChar w:fldCharType="separate"/>
      </w:r>
      <w:ins w:id="24" w:author="John-Okwesa(ESO), Banke" w:date="2022-11-21T10:33:00Z">
        <w:r w:rsidR="00716D90">
          <w:rPr>
            <w:webHidden/>
          </w:rPr>
          <w:t>3</w:t>
        </w:r>
      </w:ins>
      <w:ins w:id="25" w:author="Antony Johnson" w:date="2022-11-19T19:13:00Z">
        <w:r>
          <w:rPr>
            <w:webHidden/>
          </w:rPr>
          <w:fldChar w:fldCharType="end"/>
        </w:r>
        <w:r w:rsidRPr="00321211">
          <w:rPr>
            <w:rStyle w:val="Hyperlink"/>
          </w:rPr>
          <w:fldChar w:fldCharType="end"/>
        </w:r>
      </w:ins>
    </w:p>
    <w:p w14:paraId="498951C4" w14:textId="3BF39A46" w:rsidR="0020728D" w:rsidRDefault="0020728D">
      <w:pPr>
        <w:pStyle w:val="TOC1"/>
        <w:rPr>
          <w:ins w:id="26" w:author="Antony Johnson" w:date="2022-11-19T19:13:00Z"/>
          <w:rFonts w:eastAsiaTheme="minorEastAsia"/>
          <w:color w:val="auto"/>
          <w:sz w:val="22"/>
          <w:szCs w:val="22"/>
          <w:lang w:eastAsia="en-GB"/>
        </w:rPr>
      </w:pPr>
      <w:ins w:id="27" w:author="Antony Johnson" w:date="2022-11-19T19:13:00Z">
        <w:r w:rsidRPr="00321211">
          <w:rPr>
            <w:rStyle w:val="Hyperlink"/>
          </w:rPr>
          <w:fldChar w:fldCharType="begin"/>
        </w:r>
        <w:r w:rsidRPr="00321211">
          <w:rPr>
            <w:rStyle w:val="Hyperlink"/>
          </w:rPr>
          <w:instrText xml:space="preserve"> </w:instrText>
        </w:r>
        <w:r>
          <w:instrText>HYPERLINK \l "_Toc119777602"</w:instrText>
        </w:r>
        <w:r w:rsidRPr="00321211">
          <w:rPr>
            <w:rStyle w:val="Hyperlink"/>
          </w:rPr>
          <w:instrText xml:space="preserve"> </w:instrText>
        </w:r>
        <w:r w:rsidRPr="00321211">
          <w:rPr>
            <w:rStyle w:val="Hyperlink"/>
          </w:rPr>
          <w:fldChar w:fldCharType="separate"/>
        </w:r>
        <w:r w:rsidRPr="00321211">
          <w:rPr>
            <w:rStyle w:val="Hyperlink"/>
          </w:rPr>
          <w:t>2</w:t>
        </w:r>
        <w:r>
          <w:rPr>
            <w:rFonts w:eastAsiaTheme="minorEastAsia"/>
            <w:color w:val="auto"/>
            <w:sz w:val="22"/>
            <w:szCs w:val="22"/>
            <w:lang w:eastAsia="en-GB"/>
          </w:rPr>
          <w:tab/>
        </w:r>
        <w:r w:rsidRPr="00321211">
          <w:rPr>
            <w:rStyle w:val="Hyperlink"/>
          </w:rPr>
          <w:t>Introduction</w:t>
        </w:r>
        <w:r>
          <w:rPr>
            <w:webHidden/>
          </w:rPr>
          <w:tab/>
        </w:r>
        <w:r>
          <w:rPr>
            <w:webHidden/>
          </w:rPr>
          <w:fldChar w:fldCharType="begin"/>
        </w:r>
        <w:r>
          <w:rPr>
            <w:webHidden/>
          </w:rPr>
          <w:instrText xml:space="preserve"> PAGEREF _Toc119777602 \h </w:instrText>
        </w:r>
      </w:ins>
      <w:r>
        <w:rPr>
          <w:webHidden/>
        </w:rPr>
      </w:r>
      <w:r>
        <w:rPr>
          <w:webHidden/>
        </w:rPr>
        <w:fldChar w:fldCharType="separate"/>
      </w:r>
      <w:ins w:id="28" w:author="John-Okwesa(ESO), Banke" w:date="2022-11-21T10:33:00Z">
        <w:r w:rsidR="00716D90">
          <w:rPr>
            <w:webHidden/>
          </w:rPr>
          <w:t>4</w:t>
        </w:r>
      </w:ins>
      <w:ins w:id="29" w:author="Antony Johnson" w:date="2022-11-19T19:13:00Z">
        <w:r>
          <w:rPr>
            <w:webHidden/>
          </w:rPr>
          <w:fldChar w:fldCharType="end"/>
        </w:r>
        <w:r w:rsidRPr="00321211">
          <w:rPr>
            <w:rStyle w:val="Hyperlink"/>
          </w:rPr>
          <w:fldChar w:fldCharType="end"/>
        </w:r>
      </w:ins>
    </w:p>
    <w:p w14:paraId="3412B9F0" w14:textId="39973791" w:rsidR="0020728D" w:rsidRDefault="0020728D">
      <w:pPr>
        <w:pStyle w:val="TOC1"/>
        <w:rPr>
          <w:ins w:id="30" w:author="Antony Johnson" w:date="2022-11-19T19:13:00Z"/>
          <w:rFonts w:eastAsiaTheme="minorEastAsia"/>
          <w:color w:val="auto"/>
          <w:sz w:val="22"/>
          <w:szCs w:val="22"/>
          <w:lang w:eastAsia="en-GB"/>
        </w:rPr>
      </w:pPr>
      <w:ins w:id="31" w:author="Antony Johnson" w:date="2022-11-19T19:13:00Z">
        <w:r w:rsidRPr="00321211">
          <w:rPr>
            <w:rStyle w:val="Hyperlink"/>
          </w:rPr>
          <w:fldChar w:fldCharType="begin"/>
        </w:r>
        <w:r w:rsidRPr="00321211">
          <w:rPr>
            <w:rStyle w:val="Hyperlink"/>
          </w:rPr>
          <w:instrText xml:space="preserve"> </w:instrText>
        </w:r>
        <w:r>
          <w:instrText>HYPERLINK \l "_Toc119777603"</w:instrText>
        </w:r>
        <w:r w:rsidRPr="00321211">
          <w:rPr>
            <w:rStyle w:val="Hyperlink"/>
          </w:rPr>
          <w:instrText xml:space="preserve"> </w:instrText>
        </w:r>
        <w:r w:rsidRPr="00321211">
          <w:rPr>
            <w:rStyle w:val="Hyperlink"/>
          </w:rPr>
          <w:fldChar w:fldCharType="separate"/>
        </w:r>
        <w:r w:rsidRPr="00321211">
          <w:rPr>
            <w:rStyle w:val="Hyperlink"/>
          </w:rPr>
          <w:t>3</w:t>
        </w:r>
        <w:r>
          <w:rPr>
            <w:rFonts w:eastAsiaTheme="minorEastAsia"/>
            <w:color w:val="auto"/>
            <w:sz w:val="22"/>
            <w:szCs w:val="22"/>
            <w:lang w:eastAsia="en-GB"/>
          </w:rPr>
          <w:tab/>
        </w:r>
        <w:r w:rsidRPr="00321211">
          <w:rPr>
            <w:rStyle w:val="Hyperlink"/>
          </w:rPr>
          <w:t>REQUIREMENTS OF THE TEST PLAN</w:t>
        </w:r>
        <w:r>
          <w:rPr>
            <w:webHidden/>
          </w:rPr>
          <w:tab/>
        </w:r>
        <w:r>
          <w:rPr>
            <w:webHidden/>
          </w:rPr>
          <w:fldChar w:fldCharType="begin"/>
        </w:r>
        <w:r>
          <w:rPr>
            <w:webHidden/>
          </w:rPr>
          <w:instrText xml:space="preserve"> PAGEREF _Toc119777603 \h </w:instrText>
        </w:r>
      </w:ins>
      <w:r>
        <w:rPr>
          <w:webHidden/>
        </w:rPr>
      </w:r>
      <w:r>
        <w:rPr>
          <w:webHidden/>
        </w:rPr>
        <w:fldChar w:fldCharType="separate"/>
      </w:r>
      <w:ins w:id="32" w:author="John-Okwesa(ESO), Banke" w:date="2022-11-21T10:33:00Z">
        <w:r w:rsidR="00716D90">
          <w:rPr>
            <w:webHidden/>
          </w:rPr>
          <w:t>4</w:t>
        </w:r>
      </w:ins>
      <w:ins w:id="33" w:author="Antony Johnson" w:date="2022-11-19T19:13:00Z">
        <w:r>
          <w:rPr>
            <w:webHidden/>
          </w:rPr>
          <w:fldChar w:fldCharType="end"/>
        </w:r>
        <w:r w:rsidRPr="00321211">
          <w:rPr>
            <w:rStyle w:val="Hyperlink"/>
          </w:rPr>
          <w:fldChar w:fldCharType="end"/>
        </w:r>
      </w:ins>
    </w:p>
    <w:p w14:paraId="4D73F35E" w14:textId="7DDDC289" w:rsidR="0020728D" w:rsidRDefault="0020728D">
      <w:pPr>
        <w:pStyle w:val="TOC1"/>
        <w:rPr>
          <w:ins w:id="34" w:author="Antony Johnson" w:date="2022-11-19T19:13:00Z"/>
          <w:rFonts w:eastAsiaTheme="minorEastAsia"/>
          <w:color w:val="auto"/>
          <w:sz w:val="22"/>
          <w:szCs w:val="22"/>
          <w:lang w:eastAsia="en-GB"/>
        </w:rPr>
      </w:pPr>
      <w:ins w:id="35" w:author="Antony Johnson" w:date="2022-11-19T19:13:00Z">
        <w:r w:rsidRPr="00321211">
          <w:rPr>
            <w:rStyle w:val="Hyperlink"/>
          </w:rPr>
          <w:fldChar w:fldCharType="begin"/>
        </w:r>
        <w:r w:rsidRPr="00321211">
          <w:rPr>
            <w:rStyle w:val="Hyperlink"/>
          </w:rPr>
          <w:instrText xml:space="preserve"> </w:instrText>
        </w:r>
        <w:r>
          <w:instrText>HYPERLINK \l "_Toc119777604"</w:instrText>
        </w:r>
        <w:r w:rsidRPr="00321211">
          <w:rPr>
            <w:rStyle w:val="Hyperlink"/>
          </w:rPr>
          <w:instrText xml:space="preserve"> </w:instrText>
        </w:r>
        <w:r w:rsidRPr="00321211">
          <w:rPr>
            <w:rStyle w:val="Hyperlink"/>
          </w:rPr>
          <w:fldChar w:fldCharType="separate"/>
        </w:r>
        <w:r w:rsidRPr="00321211">
          <w:rPr>
            <w:rStyle w:val="Hyperlink"/>
          </w:rPr>
          <w:t>4</w:t>
        </w:r>
        <w:r>
          <w:rPr>
            <w:rFonts w:eastAsiaTheme="minorEastAsia"/>
            <w:color w:val="auto"/>
            <w:sz w:val="22"/>
            <w:szCs w:val="22"/>
            <w:lang w:eastAsia="en-GB"/>
          </w:rPr>
          <w:tab/>
        </w:r>
        <w:r w:rsidRPr="00321211">
          <w:rPr>
            <w:rStyle w:val="Hyperlink"/>
          </w:rPr>
          <w:t>Application</w:t>
        </w:r>
        <w:r>
          <w:rPr>
            <w:webHidden/>
          </w:rPr>
          <w:tab/>
        </w:r>
        <w:r>
          <w:rPr>
            <w:webHidden/>
          </w:rPr>
          <w:fldChar w:fldCharType="begin"/>
        </w:r>
        <w:r>
          <w:rPr>
            <w:webHidden/>
          </w:rPr>
          <w:instrText xml:space="preserve"> PAGEREF _Toc119777604 \h </w:instrText>
        </w:r>
      </w:ins>
      <w:r>
        <w:rPr>
          <w:webHidden/>
        </w:rPr>
      </w:r>
      <w:r>
        <w:rPr>
          <w:webHidden/>
        </w:rPr>
        <w:fldChar w:fldCharType="separate"/>
      </w:r>
      <w:ins w:id="36" w:author="John-Okwesa(ESO), Banke" w:date="2022-11-21T10:33:00Z">
        <w:r w:rsidR="00716D90">
          <w:rPr>
            <w:webHidden/>
          </w:rPr>
          <w:t>5</w:t>
        </w:r>
      </w:ins>
      <w:ins w:id="37" w:author="Antony Johnson" w:date="2022-11-19T19:13:00Z">
        <w:r>
          <w:rPr>
            <w:webHidden/>
          </w:rPr>
          <w:fldChar w:fldCharType="end"/>
        </w:r>
        <w:r w:rsidRPr="00321211">
          <w:rPr>
            <w:rStyle w:val="Hyperlink"/>
          </w:rPr>
          <w:fldChar w:fldCharType="end"/>
        </w:r>
      </w:ins>
    </w:p>
    <w:p w14:paraId="744C4C6A" w14:textId="37829912" w:rsidR="0020728D" w:rsidRDefault="0020728D">
      <w:pPr>
        <w:pStyle w:val="TOC1"/>
        <w:rPr>
          <w:ins w:id="38" w:author="Antony Johnson" w:date="2022-11-19T19:13:00Z"/>
          <w:rFonts w:eastAsiaTheme="minorEastAsia"/>
          <w:color w:val="auto"/>
          <w:sz w:val="22"/>
          <w:szCs w:val="22"/>
          <w:lang w:eastAsia="en-GB"/>
        </w:rPr>
      </w:pPr>
      <w:ins w:id="39" w:author="Antony Johnson" w:date="2022-11-19T19:13:00Z">
        <w:r w:rsidRPr="00321211">
          <w:rPr>
            <w:rStyle w:val="Hyperlink"/>
          </w:rPr>
          <w:fldChar w:fldCharType="begin"/>
        </w:r>
        <w:r w:rsidRPr="00321211">
          <w:rPr>
            <w:rStyle w:val="Hyperlink"/>
          </w:rPr>
          <w:instrText xml:space="preserve"> </w:instrText>
        </w:r>
        <w:r>
          <w:instrText>HYPERLINK \l "_Toc119777605"</w:instrText>
        </w:r>
        <w:r w:rsidRPr="00321211">
          <w:rPr>
            <w:rStyle w:val="Hyperlink"/>
          </w:rPr>
          <w:instrText xml:space="preserve"> </w:instrText>
        </w:r>
        <w:r w:rsidRPr="00321211">
          <w:rPr>
            <w:rStyle w:val="Hyperlink"/>
          </w:rPr>
          <w:fldChar w:fldCharType="separate"/>
        </w:r>
        <w:r w:rsidRPr="00321211">
          <w:rPr>
            <w:rStyle w:val="Hyperlink"/>
          </w:rPr>
          <w:t>5</w:t>
        </w:r>
        <w:r>
          <w:rPr>
            <w:rFonts w:eastAsiaTheme="minorEastAsia"/>
            <w:color w:val="auto"/>
            <w:sz w:val="22"/>
            <w:szCs w:val="22"/>
            <w:lang w:eastAsia="en-GB"/>
          </w:rPr>
          <w:tab/>
        </w:r>
        <w:r w:rsidRPr="00321211">
          <w:rPr>
            <w:rStyle w:val="Hyperlink"/>
          </w:rPr>
          <w:t>Implementation of the Test Plan in GB</w:t>
        </w:r>
        <w:r>
          <w:rPr>
            <w:webHidden/>
          </w:rPr>
          <w:tab/>
        </w:r>
        <w:r>
          <w:rPr>
            <w:webHidden/>
          </w:rPr>
          <w:fldChar w:fldCharType="begin"/>
        </w:r>
        <w:r>
          <w:rPr>
            <w:webHidden/>
          </w:rPr>
          <w:instrText xml:space="preserve"> PAGEREF _Toc119777605 \h </w:instrText>
        </w:r>
      </w:ins>
      <w:r>
        <w:rPr>
          <w:webHidden/>
        </w:rPr>
      </w:r>
      <w:r>
        <w:rPr>
          <w:webHidden/>
        </w:rPr>
        <w:fldChar w:fldCharType="separate"/>
      </w:r>
      <w:ins w:id="40" w:author="John-Okwesa(ESO), Banke" w:date="2022-11-21T10:33:00Z">
        <w:r w:rsidR="00716D90">
          <w:rPr>
            <w:webHidden/>
          </w:rPr>
          <w:t>5</w:t>
        </w:r>
      </w:ins>
      <w:ins w:id="41" w:author="Antony Johnson" w:date="2022-11-19T19:13:00Z">
        <w:r>
          <w:rPr>
            <w:webHidden/>
          </w:rPr>
          <w:fldChar w:fldCharType="end"/>
        </w:r>
        <w:r w:rsidRPr="00321211">
          <w:rPr>
            <w:rStyle w:val="Hyperlink"/>
          </w:rPr>
          <w:fldChar w:fldCharType="end"/>
        </w:r>
      </w:ins>
    </w:p>
    <w:p w14:paraId="2E1C7499" w14:textId="640B8ECD" w:rsidR="0020728D" w:rsidRDefault="0020728D">
      <w:pPr>
        <w:pStyle w:val="TOC2"/>
        <w:rPr>
          <w:ins w:id="42" w:author="Antony Johnson" w:date="2022-11-19T19:13:00Z"/>
          <w:rFonts w:eastAsiaTheme="minorEastAsia"/>
          <w:color w:val="auto"/>
          <w:sz w:val="22"/>
          <w:szCs w:val="22"/>
          <w:lang w:eastAsia="en-GB"/>
        </w:rPr>
      </w:pPr>
      <w:ins w:id="43" w:author="Antony Johnson" w:date="2022-11-19T19:13:00Z">
        <w:r w:rsidRPr="00321211">
          <w:rPr>
            <w:rStyle w:val="Hyperlink"/>
          </w:rPr>
          <w:fldChar w:fldCharType="begin"/>
        </w:r>
        <w:r w:rsidRPr="00321211">
          <w:rPr>
            <w:rStyle w:val="Hyperlink"/>
          </w:rPr>
          <w:instrText xml:space="preserve"> </w:instrText>
        </w:r>
        <w:r>
          <w:instrText>HYPERLINK \l "_Toc119777606"</w:instrText>
        </w:r>
        <w:r w:rsidRPr="00321211">
          <w:rPr>
            <w:rStyle w:val="Hyperlink"/>
          </w:rPr>
          <w:instrText xml:space="preserve"> </w:instrText>
        </w:r>
        <w:r w:rsidRPr="00321211">
          <w:rPr>
            <w:rStyle w:val="Hyperlink"/>
          </w:rPr>
          <w:fldChar w:fldCharType="separate"/>
        </w:r>
        <w:r w:rsidRPr="00321211">
          <w:rPr>
            <w:rStyle w:val="Hyperlink"/>
          </w:rPr>
          <w:t>5.1</w:t>
        </w:r>
        <w:r>
          <w:rPr>
            <w:rFonts w:eastAsiaTheme="minorEastAsia"/>
            <w:color w:val="auto"/>
            <w:sz w:val="22"/>
            <w:szCs w:val="22"/>
            <w:lang w:eastAsia="en-GB"/>
          </w:rPr>
          <w:tab/>
        </w:r>
        <w:r w:rsidRPr="00321211">
          <w:rPr>
            <w:rStyle w:val="Hyperlink"/>
          </w:rPr>
          <w:t>Assessment and Compliance</w:t>
        </w:r>
        <w:r>
          <w:rPr>
            <w:webHidden/>
          </w:rPr>
          <w:tab/>
        </w:r>
        <w:r>
          <w:rPr>
            <w:webHidden/>
          </w:rPr>
          <w:fldChar w:fldCharType="begin"/>
        </w:r>
        <w:r>
          <w:rPr>
            <w:webHidden/>
          </w:rPr>
          <w:instrText xml:space="preserve"> PAGEREF _Toc119777606 \h </w:instrText>
        </w:r>
      </w:ins>
      <w:r>
        <w:rPr>
          <w:webHidden/>
        </w:rPr>
      </w:r>
      <w:r>
        <w:rPr>
          <w:webHidden/>
        </w:rPr>
        <w:fldChar w:fldCharType="separate"/>
      </w:r>
      <w:ins w:id="44" w:author="John-Okwesa(ESO), Banke" w:date="2022-11-21T10:33:00Z">
        <w:r w:rsidR="00716D90">
          <w:rPr>
            <w:webHidden/>
          </w:rPr>
          <w:t>5</w:t>
        </w:r>
      </w:ins>
      <w:ins w:id="45" w:author="Antony Johnson" w:date="2022-11-19T19:13:00Z">
        <w:r>
          <w:rPr>
            <w:webHidden/>
          </w:rPr>
          <w:fldChar w:fldCharType="end"/>
        </w:r>
        <w:r w:rsidRPr="00321211">
          <w:rPr>
            <w:rStyle w:val="Hyperlink"/>
          </w:rPr>
          <w:fldChar w:fldCharType="end"/>
        </w:r>
      </w:ins>
    </w:p>
    <w:p w14:paraId="14B1CF40" w14:textId="7884369A" w:rsidR="0020728D" w:rsidRDefault="0020728D">
      <w:pPr>
        <w:pStyle w:val="TOC1"/>
        <w:rPr>
          <w:ins w:id="46" w:author="Antony Johnson" w:date="2022-11-19T19:13:00Z"/>
          <w:rFonts w:eastAsiaTheme="minorEastAsia"/>
          <w:color w:val="auto"/>
          <w:sz w:val="22"/>
          <w:szCs w:val="22"/>
          <w:lang w:eastAsia="en-GB"/>
        </w:rPr>
      </w:pPr>
      <w:ins w:id="47" w:author="Antony Johnson" w:date="2022-11-19T19:13:00Z">
        <w:r w:rsidRPr="00321211">
          <w:rPr>
            <w:rStyle w:val="Hyperlink"/>
          </w:rPr>
          <w:fldChar w:fldCharType="begin"/>
        </w:r>
        <w:r w:rsidRPr="00321211">
          <w:rPr>
            <w:rStyle w:val="Hyperlink"/>
          </w:rPr>
          <w:instrText xml:space="preserve"> </w:instrText>
        </w:r>
        <w:r>
          <w:instrText>HYPERLINK \l "_Toc119777607"</w:instrText>
        </w:r>
        <w:r w:rsidRPr="00321211">
          <w:rPr>
            <w:rStyle w:val="Hyperlink"/>
          </w:rPr>
          <w:instrText xml:space="preserve"> </w:instrText>
        </w:r>
        <w:r w:rsidRPr="00321211">
          <w:rPr>
            <w:rStyle w:val="Hyperlink"/>
          </w:rPr>
          <w:fldChar w:fldCharType="separate"/>
        </w:r>
        <w:r w:rsidRPr="00321211">
          <w:rPr>
            <w:rStyle w:val="Hyperlink"/>
          </w:rPr>
          <w:t>6</w:t>
        </w:r>
        <w:r>
          <w:rPr>
            <w:rFonts w:eastAsiaTheme="minorEastAsia"/>
            <w:color w:val="auto"/>
            <w:sz w:val="22"/>
            <w:szCs w:val="22"/>
            <w:lang w:eastAsia="en-GB"/>
          </w:rPr>
          <w:tab/>
        </w:r>
        <w:r w:rsidRPr="00321211">
          <w:rPr>
            <w:rStyle w:val="Hyperlink"/>
          </w:rPr>
          <w:t>Compliance Testing and Periodic Review of the System Defence Plan</w:t>
        </w:r>
        <w:r>
          <w:rPr>
            <w:webHidden/>
          </w:rPr>
          <w:tab/>
        </w:r>
        <w:r>
          <w:rPr>
            <w:webHidden/>
          </w:rPr>
          <w:fldChar w:fldCharType="begin"/>
        </w:r>
        <w:r>
          <w:rPr>
            <w:webHidden/>
          </w:rPr>
          <w:instrText xml:space="preserve"> PAGEREF _Toc119777607 \h </w:instrText>
        </w:r>
      </w:ins>
      <w:r>
        <w:rPr>
          <w:webHidden/>
        </w:rPr>
      </w:r>
      <w:r>
        <w:rPr>
          <w:webHidden/>
        </w:rPr>
        <w:fldChar w:fldCharType="separate"/>
      </w:r>
      <w:ins w:id="48" w:author="John-Okwesa(ESO), Banke" w:date="2022-11-21T10:33:00Z">
        <w:r w:rsidR="00716D90">
          <w:rPr>
            <w:webHidden/>
          </w:rPr>
          <w:t>8</w:t>
        </w:r>
      </w:ins>
      <w:ins w:id="49" w:author="Antony Johnson" w:date="2022-11-19T19:13:00Z">
        <w:r>
          <w:rPr>
            <w:webHidden/>
          </w:rPr>
          <w:fldChar w:fldCharType="end"/>
        </w:r>
        <w:r w:rsidRPr="00321211">
          <w:rPr>
            <w:rStyle w:val="Hyperlink"/>
          </w:rPr>
          <w:fldChar w:fldCharType="end"/>
        </w:r>
      </w:ins>
    </w:p>
    <w:p w14:paraId="04689089" w14:textId="5722D584" w:rsidR="0020728D" w:rsidRDefault="0020728D">
      <w:pPr>
        <w:pStyle w:val="TOC1"/>
        <w:rPr>
          <w:ins w:id="50" w:author="Antony Johnson" w:date="2022-11-19T19:13:00Z"/>
          <w:rFonts w:eastAsiaTheme="minorEastAsia"/>
          <w:color w:val="auto"/>
          <w:sz w:val="22"/>
          <w:szCs w:val="22"/>
          <w:lang w:eastAsia="en-GB"/>
        </w:rPr>
      </w:pPr>
      <w:ins w:id="51" w:author="Antony Johnson" w:date="2022-11-19T19:13:00Z">
        <w:r w:rsidRPr="00321211">
          <w:rPr>
            <w:rStyle w:val="Hyperlink"/>
          </w:rPr>
          <w:fldChar w:fldCharType="begin"/>
        </w:r>
        <w:r w:rsidRPr="00321211">
          <w:rPr>
            <w:rStyle w:val="Hyperlink"/>
          </w:rPr>
          <w:instrText xml:space="preserve"> </w:instrText>
        </w:r>
        <w:r>
          <w:instrText>HYPERLINK \l "_Toc119777608"</w:instrText>
        </w:r>
        <w:r w:rsidRPr="00321211">
          <w:rPr>
            <w:rStyle w:val="Hyperlink"/>
          </w:rPr>
          <w:instrText xml:space="preserve"> </w:instrText>
        </w:r>
        <w:r w:rsidRPr="00321211">
          <w:rPr>
            <w:rStyle w:val="Hyperlink"/>
          </w:rPr>
          <w:fldChar w:fldCharType="separate"/>
        </w:r>
        <w:r w:rsidRPr="00321211">
          <w:rPr>
            <w:rStyle w:val="Hyperlink"/>
          </w:rPr>
          <w:t>7</w:t>
        </w:r>
        <w:r>
          <w:rPr>
            <w:rFonts w:eastAsiaTheme="minorEastAsia"/>
            <w:color w:val="auto"/>
            <w:sz w:val="22"/>
            <w:szCs w:val="22"/>
            <w:lang w:eastAsia="en-GB"/>
          </w:rPr>
          <w:tab/>
        </w:r>
        <w:r w:rsidRPr="00321211">
          <w:rPr>
            <w:rStyle w:val="Hyperlink"/>
          </w:rPr>
          <w:t>Compliance Testing and Periodic Review of the Restoration Plan</w:t>
        </w:r>
        <w:r>
          <w:rPr>
            <w:webHidden/>
          </w:rPr>
          <w:tab/>
        </w:r>
        <w:r>
          <w:rPr>
            <w:webHidden/>
          </w:rPr>
          <w:fldChar w:fldCharType="begin"/>
        </w:r>
        <w:r>
          <w:rPr>
            <w:webHidden/>
          </w:rPr>
          <w:instrText xml:space="preserve"> PAGEREF _Toc119777608 \h </w:instrText>
        </w:r>
      </w:ins>
      <w:r>
        <w:rPr>
          <w:webHidden/>
        </w:rPr>
      </w:r>
      <w:r>
        <w:rPr>
          <w:webHidden/>
        </w:rPr>
        <w:fldChar w:fldCharType="separate"/>
      </w:r>
      <w:ins w:id="52" w:author="John-Okwesa(ESO), Banke" w:date="2022-11-21T10:33:00Z">
        <w:r w:rsidR="00716D90">
          <w:rPr>
            <w:webHidden/>
          </w:rPr>
          <w:t>10</w:t>
        </w:r>
      </w:ins>
      <w:ins w:id="53" w:author="Antony Johnson" w:date="2022-11-19T19:13:00Z">
        <w:r>
          <w:rPr>
            <w:webHidden/>
          </w:rPr>
          <w:fldChar w:fldCharType="end"/>
        </w:r>
        <w:r w:rsidRPr="00321211">
          <w:rPr>
            <w:rStyle w:val="Hyperlink"/>
          </w:rPr>
          <w:fldChar w:fldCharType="end"/>
        </w:r>
      </w:ins>
    </w:p>
    <w:p w14:paraId="3A7D99C8" w14:textId="6E65FF1F" w:rsidR="0020728D" w:rsidRDefault="0020728D">
      <w:pPr>
        <w:pStyle w:val="TOC1"/>
        <w:rPr>
          <w:ins w:id="54" w:author="Antony Johnson" w:date="2022-11-19T19:13:00Z"/>
          <w:rFonts w:eastAsiaTheme="minorEastAsia"/>
          <w:color w:val="auto"/>
          <w:sz w:val="22"/>
          <w:szCs w:val="22"/>
          <w:lang w:eastAsia="en-GB"/>
        </w:rPr>
      </w:pPr>
      <w:ins w:id="55" w:author="Antony Johnson" w:date="2022-11-19T19:13:00Z">
        <w:r w:rsidRPr="00321211">
          <w:rPr>
            <w:rStyle w:val="Hyperlink"/>
          </w:rPr>
          <w:fldChar w:fldCharType="begin"/>
        </w:r>
        <w:r w:rsidRPr="00321211">
          <w:rPr>
            <w:rStyle w:val="Hyperlink"/>
          </w:rPr>
          <w:instrText xml:space="preserve"> </w:instrText>
        </w:r>
        <w:r>
          <w:instrText>HYPERLINK \l "_Toc119777609"</w:instrText>
        </w:r>
        <w:r w:rsidRPr="00321211">
          <w:rPr>
            <w:rStyle w:val="Hyperlink"/>
          </w:rPr>
          <w:instrText xml:space="preserve"> </w:instrText>
        </w:r>
        <w:r w:rsidRPr="00321211">
          <w:rPr>
            <w:rStyle w:val="Hyperlink"/>
          </w:rPr>
          <w:fldChar w:fldCharType="separate"/>
        </w:r>
        <w:r w:rsidRPr="00321211">
          <w:rPr>
            <w:rStyle w:val="Hyperlink"/>
          </w:rPr>
          <w:t>8</w:t>
        </w:r>
        <w:r>
          <w:rPr>
            <w:rFonts w:eastAsiaTheme="minorEastAsia"/>
            <w:color w:val="auto"/>
            <w:sz w:val="22"/>
            <w:szCs w:val="22"/>
            <w:lang w:eastAsia="en-GB"/>
          </w:rPr>
          <w:tab/>
        </w:r>
        <w:r w:rsidRPr="00321211">
          <w:rPr>
            <w:rStyle w:val="Hyperlink"/>
          </w:rPr>
          <w:t>Implementation of the Restoration Plan in GB</w:t>
        </w:r>
        <w:r>
          <w:rPr>
            <w:webHidden/>
          </w:rPr>
          <w:tab/>
        </w:r>
        <w:r>
          <w:rPr>
            <w:webHidden/>
          </w:rPr>
          <w:fldChar w:fldCharType="begin"/>
        </w:r>
        <w:r>
          <w:rPr>
            <w:webHidden/>
          </w:rPr>
          <w:instrText xml:space="preserve"> PAGEREF _Toc119777609 \h </w:instrText>
        </w:r>
      </w:ins>
      <w:r>
        <w:rPr>
          <w:webHidden/>
        </w:rPr>
      </w:r>
      <w:r>
        <w:rPr>
          <w:webHidden/>
        </w:rPr>
        <w:fldChar w:fldCharType="separate"/>
      </w:r>
      <w:ins w:id="56" w:author="John-Okwesa(ESO), Banke" w:date="2022-11-21T10:33:00Z">
        <w:r w:rsidR="00716D90">
          <w:rPr>
            <w:webHidden/>
          </w:rPr>
          <w:t>13</w:t>
        </w:r>
      </w:ins>
      <w:ins w:id="57" w:author="Antony Johnson" w:date="2022-11-19T19:13:00Z">
        <w:del w:id="58" w:author="John-Okwesa(ESO), Banke" w:date="2022-11-21T10:33:00Z">
          <w:r w:rsidDel="00716D90">
            <w:rPr>
              <w:webHidden/>
            </w:rPr>
            <w:delText>12</w:delText>
          </w:r>
        </w:del>
        <w:r>
          <w:rPr>
            <w:webHidden/>
          </w:rPr>
          <w:fldChar w:fldCharType="end"/>
        </w:r>
        <w:r w:rsidRPr="00321211">
          <w:rPr>
            <w:rStyle w:val="Hyperlink"/>
          </w:rPr>
          <w:fldChar w:fldCharType="end"/>
        </w:r>
      </w:ins>
    </w:p>
    <w:p w14:paraId="7F816877" w14:textId="59F934C2" w:rsidR="0020728D" w:rsidRDefault="0020728D">
      <w:pPr>
        <w:pStyle w:val="TOC1"/>
        <w:rPr>
          <w:ins w:id="59" w:author="Antony Johnson" w:date="2022-11-19T19:13:00Z"/>
          <w:rFonts w:eastAsiaTheme="minorEastAsia"/>
          <w:color w:val="auto"/>
          <w:sz w:val="22"/>
          <w:szCs w:val="22"/>
          <w:lang w:eastAsia="en-GB"/>
        </w:rPr>
      </w:pPr>
      <w:ins w:id="60" w:author="Antony Johnson" w:date="2022-11-19T19:13:00Z">
        <w:r w:rsidRPr="00321211">
          <w:rPr>
            <w:rStyle w:val="Hyperlink"/>
          </w:rPr>
          <w:fldChar w:fldCharType="begin"/>
        </w:r>
        <w:r w:rsidRPr="00321211">
          <w:rPr>
            <w:rStyle w:val="Hyperlink"/>
          </w:rPr>
          <w:instrText xml:space="preserve"> </w:instrText>
        </w:r>
        <w:r>
          <w:instrText>HYPERLINK \l "_Toc119777610"</w:instrText>
        </w:r>
        <w:r w:rsidRPr="00321211">
          <w:rPr>
            <w:rStyle w:val="Hyperlink"/>
          </w:rPr>
          <w:instrText xml:space="preserve"> </w:instrText>
        </w:r>
        <w:r w:rsidRPr="00321211">
          <w:rPr>
            <w:rStyle w:val="Hyperlink"/>
          </w:rPr>
          <w:fldChar w:fldCharType="separate"/>
        </w:r>
        <w:r w:rsidRPr="00321211">
          <w:rPr>
            <w:rStyle w:val="Hyperlink"/>
          </w:rPr>
          <w:t>9</w:t>
        </w:r>
        <w:r>
          <w:rPr>
            <w:rFonts w:eastAsiaTheme="minorEastAsia"/>
            <w:color w:val="auto"/>
            <w:sz w:val="22"/>
            <w:szCs w:val="22"/>
            <w:lang w:eastAsia="en-GB"/>
          </w:rPr>
          <w:tab/>
        </w:r>
        <w:r w:rsidRPr="00321211">
          <w:rPr>
            <w:rStyle w:val="Hyperlink"/>
          </w:rPr>
          <w:t>Future Work</w:t>
        </w:r>
        <w:r>
          <w:rPr>
            <w:webHidden/>
          </w:rPr>
          <w:tab/>
        </w:r>
        <w:r>
          <w:rPr>
            <w:webHidden/>
          </w:rPr>
          <w:fldChar w:fldCharType="begin"/>
        </w:r>
        <w:r>
          <w:rPr>
            <w:webHidden/>
          </w:rPr>
          <w:instrText xml:space="preserve"> PAGEREF _Toc119777610 \h </w:instrText>
        </w:r>
      </w:ins>
      <w:r>
        <w:rPr>
          <w:webHidden/>
        </w:rPr>
      </w:r>
      <w:r>
        <w:rPr>
          <w:webHidden/>
        </w:rPr>
        <w:fldChar w:fldCharType="separate"/>
      </w:r>
      <w:ins w:id="61" w:author="John-Okwesa(ESO), Banke" w:date="2022-11-21T10:33:00Z">
        <w:r w:rsidR="00716D90">
          <w:rPr>
            <w:webHidden/>
          </w:rPr>
          <w:t>15</w:t>
        </w:r>
      </w:ins>
      <w:ins w:id="62" w:author="Antony Johnson" w:date="2022-11-19T19:13:00Z">
        <w:del w:id="63" w:author="John-Okwesa(ESO), Banke" w:date="2022-11-21T10:33:00Z">
          <w:r w:rsidDel="00716D90">
            <w:rPr>
              <w:webHidden/>
            </w:rPr>
            <w:delText>14</w:delText>
          </w:r>
        </w:del>
        <w:r>
          <w:rPr>
            <w:webHidden/>
          </w:rPr>
          <w:fldChar w:fldCharType="end"/>
        </w:r>
        <w:r w:rsidRPr="00321211">
          <w:rPr>
            <w:rStyle w:val="Hyperlink"/>
          </w:rPr>
          <w:fldChar w:fldCharType="end"/>
        </w:r>
      </w:ins>
    </w:p>
    <w:p w14:paraId="6733B37C" w14:textId="2291A321" w:rsidR="00E36B47" w:rsidDel="0020728D" w:rsidRDefault="00E36B47">
      <w:pPr>
        <w:pStyle w:val="TOC1"/>
        <w:rPr>
          <w:del w:id="64" w:author="Antony Johnson" w:date="2022-11-19T19:13:00Z"/>
          <w:rFonts w:eastAsiaTheme="minorEastAsia"/>
          <w:color w:val="auto"/>
          <w:sz w:val="22"/>
          <w:szCs w:val="22"/>
          <w:lang w:eastAsia="en-GB"/>
        </w:rPr>
      </w:pPr>
      <w:del w:id="65" w:author="Antony Johnson" w:date="2022-11-19T19:13:00Z">
        <w:r w:rsidRPr="00AB23B9" w:rsidDel="0020728D">
          <w:delText>Contents</w:delText>
        </w:r>
        <w:r w:rsidDel="0020728D">
          <w:rPr>
            <w:webHidden/>
          </w:rPr>
          <w:tab/>
          <w:delText>1</w:delText>
        </w:r>
      </w:del>
    </w:p>
    <w:p w14:paraId="45798B64" w14:textId="666020D4" w:rsidR="00E36B47" w:rsidDel="0020728D" w:rsidRDefault="00E36B47">
      <w:pPr>
        <w:pStyle w:val="TOC1"/>
        <w:rPr>
          <w:del w:id="66" w:author="Antony Johnson" w:date="2022-11-19T19:13:00Z"/>
          <w:rFonts w:eastAsiaTheme="minorEastAsia"/>
          <w:color w:val="auto"/>
          <w:sz w:val="22"/>
          <w:szCs w:val="22"/>
          <w:lang w:eastAsia="en-GB"/>
        </w:rPr>
      </w:pPr>
      <w:del w:id="67" w:author="Antony Johnson" w:date="2022-11-19T19:13:00Z">
        <w:r w:rsidRPr="00AB23B9" w:rsidDel="0020728D">
          <w:delText>EU NCER: System Test Plan</w:delText>
        </w:r>
        <w:r w:rsidDel="0020728D">
          <w:rPr>
            <w:webHidden/>
          </w:rPr>
          <w:tab/>
          <w:delText>2</w:delText>
        </w:r>
      </w:del>
    </w:p>
    <w:p w14:paraId="62E55205" w14:textId="727A57F5" w:rsidR="00E36B47" w:rsidDel="0020728D" w:rsidRDefault="00E36B47">
      <w:pPr>
        <w:pStyle w:val="TOC1"/>
        <w:rPr>
          <w:del w:id="68" w:author="Antony Johnson" w:date="2022-11-19T19:13:00Z"/>
          <w:rFonts w:eastAsiaTheme="minorEastAsia"/>
          <w:color w:val="auto"/>
          <w:sz w:val="22"/>
          <w:szCs w:val="22"/>
          <w:lang w:eastAsia="en-GB"/>
        </w:rPr>
      </w:pPr>
      <w:del w:id="69" w:author="Antony Johnson" w:date="2022-11-19T19:13:00Z">
        <w:r w:rsidRPr="00AB23B9" w:rsidDel="0020728D">
          <w:delText>1</w:delText>
        </w:r>
        <w:r w:rsidDel="0020728D">
          <w:rPr>
            <w:rFonts w:eastAsiaTheme="minorEastAsia"/>
            <w:color w:val="auto"/>
            <w:sz w:val="22"/>
            <w:szCs w:val="22"/>
            <w:lang w:eastAsia="en-GB"/>
          </w:rPr>
          <w:tab/>
        </w:r>
        <w:r w:rsidRPr="0020728D" w:rsidDel="0020728D">
          <w:rPr>
            <w:rPrChange w:id="70" w:author="Antony Johnson" w:date="2022-11-19T19:13:00Z">
              <w:rPr>
                <w:rStyle w:val="Hyperlink"/>
              </w:rPr>
            </w:rPrChange>
          </w:rPr>
          <w:delText>Version Control</w:delText>
        </w:r>
        <w:r w:rsidDel="0020728D">
          <w:rPr>
            <w:webHidden/>
          </w:rPr>
          <w:tab/>
          <w:delText>3</w:delText>
        </w:r>
      </w:del>
    </w:p>
    <w:p w14:paraId="128869BA" w14:textId="4289BF46" w:rsidR="00E36B47" w:rsidDel="0020728D" w:rsidRDefault="00E36B47">
      <w:pPr>
        <w:pStyle w:val="TOC1"/>
        <w:rPr>
          <w:del w:id="71" w:author="Antony Johnson" w:date="2022-11-19T19:13:00Z"/>
          <w:rFonts w:eastAsiaTheme="minorEastAsia"/>
          <w:color w:val="auto"/>
          <w:sz w:val="22"/>
          <w:szCs w:val="22"/>
          <w:lang w:eastAsia="en-GB"/>
        </w:rPr>
      </w:pPr>
      <w:del w:id="72" w:author="Antony Johnson" w:date="2022-11-19T19:13:00Z">
        <w:r w:rsidRPr="00AB23B9" w:rsidDel="0020728D">
          <w:delText>2</w:delText>
        </w:r>
        <w:r w:rsidDel="0020728D">
          <w:rPr>
            <w:rFonts w:eastAsiaTheme="minorEastAsia"/>
            <w:color w:val="auto"/>
            <w:sz w:val="22"/>
            <w:szCs w:val="22"/>
            <w:lang w:eastAsia="en-GB"/>
          </w:rPr>
          <w:tab/>
        </w:r>
        <w:r w:rsidRPr="0020728D" w:rsidDel="0020728D">
          <w:rPr>
            <w:rPrChange w:id="73" w:author="Antony Johnson" w:date="2022-11-19T19:13:00Z">
              <w:rPr>
                <w:rStyle w:val="Hyperlink"/>
              </w:rPr>
            </w:rPrChange>
          </w:rPr>
          <w:delText>Introduction</w:delText>
        </w:r>
        <w:r w:rsidDel="0020728D">
          <w:rPr>
            <w:webHidden/>
          </w:rPr>
          <w:tab/>
          <w:delText>4</w:delText>
        </w:r>
      </w:del>
    </w:p>
    <w:p w14:paraId="164CCB3B" w14:textId="63042961" w:rsidR="00E36B47" w:rsidDel="0020728D" w:rsidRDefault="00E36B47">
      <w:pPr>
        <w:pStyle w:val="TOC1"/>
        <w:rPr>
          <w:del w:id="74" w:author="Antony Johnson" w:date="2022-11-19T19:13:00Z"/>
          <w:rFonts w:eastAsiaTheme="minorEastAsia"/>
          <w:color w:val="auto"/>
          <w:sz w:val="22"/>
          <w:szCs w:val="22"/>
          <w:lang w:eastAsia="en-GB"/>
        </w:rPr>
      </w:pPr>
      <w:del w:id="75" w:author="Antony Johnson" w:date="2022-11-19T19:13:00Z">
        <w:r w:rsidRPr="00AB23B9" w:rsidDel="0020728D">
          <w:delText>3</w:delText>
        </w:r>
        <w:r w:rsidDel="0020728D">
          <w:rPr>
            <w:rFonts w:eastAsiaTheme="minorEastAsia"/>
            <w:color w:val="auto"/>
            <w:sz w:val="22"/>
            <w:szCs w:val="22"/>
            <w:lang w:eastAsia="en-GB"/>
          </w:rPr>
          <w:tab/>
        </w:r>
        <w:r w:rsidRPr="0020728D" w:rsidDel="0020728D">
          <w:rPr>
            <w:rPrChange w:id="76" w:author="Antony Johnson" w:date="2022-11-19T19:13:00Z">
              <w:rPr>
                <w:rStyle w:val="Hyperlink"/>
              </w:rPr>
            </w:rPrChange>
          </w:rPr>
          <w:delText>REQUIREMENTS OF THE TEST PLAN</w:delText>
        </w:r>
        <w:r w:rsidDel="0020728D">
          <w:rPr>
            <w:webHidden/>
          </w:rPr>
          <w:tab/>
          <w:delText>4</w:delText>
        </w:r>
      </w:del>
    </w:p>
    <w:p w14:paraId="1B1D54ED" w14:textId="62556E66" w:rsidR="00E36B47" w:rsidDel="0020728D" w:rsidRDefault="00E36B47">
      <w:pPr>
        <w:pStyle w:val="TOC1"/>
        <w:rPr>
          <w:del w:id="77" w:author="Antony Johnson" w:date="2022-11-19T19:13:00Z"/>
          <w:rFonts w:eastAsiaTheme="minorEastAsia"/>
          <w:color w:val="auto"/>
          <w:sz w:val="22"/>
          <w:szCs w:val="22"/>
          <w:lang w:eastAsia="en-GB"/>
        </w:rPr>
      </w:pPr>
      <w:del w:id="78" w:author="Antony Johnson" w:date="2022-11-19T19:13:00Z">
        <w:r w:rsidRPr="00AB23B9" w:rsidDel="0020728D">
          <w:delText>4</w:delText>
        </w:r>
        <w:r w:rsidDel="0020728D">
          <w:rPr>
            <w:rFonts w:eastAsiaTheme="minorEastAsia"/>
            <w:color w:val="auto"/>
            <w:sz w:val="22"/>
            <w:szCs w:val="22"/>
            <w:lang w:eastAsia="en-GB"/>
          </w:rPr>
          <w:tab/>
        </w:r>
        <w:r w:rsidRPr="0020728D" w:rsidDel="0020728D">
          <w:rPr>
            <w:rPrChange w:id="79" w:author="Antony Johnson" w:date="2022-11-19T19:13:00Z">
              <w:rPr>
                <w:rStyle w:val="Hyperlink"/>
              </w:rPr>
            </w:rPrChange>
          </w:rPr>
          <w:delText>Application</w:delText>
        </w:r>
        <w:r w:rsidDel="0020728D">
          <w:rPr>
            <w:webHidden/>
          </w:rPr>
          <w:tab/>
          <w:delText>5</w:delText>
        </w:r>
      </w:del>
    </w:p>
    <w:p w14:paraId="4F4FCE4E" w14:textId="7E910868" w:rsidR="00E36B47" w:rsidDel="0020728D" w:rsidRDefault="00E36B47">
      <w:pPr>
        <w:pStyle w:val="TOC1"/>
        <w:rPr>
          <w:del w:id="80" w:author="Antony Johnson" w:date="2022-11-19T19:13:00Z"/>
          <w:rFonts w:eastAsiaTheme="minorEastAsia"/>
          <w:color w:val="auto"/>
          <w:sz w:val="22"/>
          <w:szCs w:val="22"/>
          <w:lang w:eastAsia="en-GB"/>
        </w:rPr>
      </w:pPr>
      <w:del w:id="81" w:author="Antony Johnson" w:date="2022-11-19T19:13:00Z">
        <w:r w:rsidRPr="00AB23B9" w:rsidDel="0020728D">
          <w:delText>5</w:delText>
        </w:r>
        <w:r w:rsidDel="0020728D">
          <w:rPr>
            <w:rFonts w:eastAsiaTheme="minorEastAsia"/>
            <w:color w:val="auto"/>
            <w:sz w:val="22"/>
            <w:szCs w:val="22"/>
            <w:lang w:eastAsia="en-GB"/>
          </w:rPr>
          <w:tab/>
        </w:r>
        <w:r w:rsidRPr="0020728D" w:rsidDel="0020728D">
          <w:rPr>
            <w:rPrChange w:id="82" w:author="Antony Johnson" w:date="2022-11-19T19:13:00Z">
              <w:rPr>
                <w:rStyle w:val="Hyperlink"/>
              </w:rPr>
            </w:rPrChange>
          </w:rPr>
          <w:delText>IMPLEMENTATION OF THE TEST PLAN IN GB</w:delText>
        </w:r>
        <w:r w:rsidDel="0020728D">
          <w:rPr>
            <w:webHidden/>
          </w:rPr>
          <w:tab/>
          <w:delText>5</w:delText>
        </w:r>
      </w:del>
    </w:p>
    <w:p w14:paraId="43AA67BE" w14:textId="0A82C1EE" w:rsidR="00E36B47" w:rsidDel="0020728D" w:rsidRDefault="00E36B47">
      <w:pPr>
        <w:pStyle w:val="TOC2"/>
        <w:rPr>
          <w:del w:id="83" w:author="Antony Johnson" w:date="2022-11-19T19:13:00Z"/>
          <w:rFonts w:eastAsiaTheme="minorEastAsia"/>
          <w:color w:val="auto"/>
          <w:sz w:val="22"/>
          <w:szCs w:val="22"/>
          <w:lang w:eastAsia="en-GB"/>
        </w:rPr>
      </w:pPr>
      <w:del w:id="84" w:author="Antony Johnson" w:date="2022-11-19T19:13:00Z">
        <w:r w:rsidRPr="00AB23B9" w:rsidDel="0020728D">
          <w:delText>5.1</w:delText>
        </w:r>
        <w:r w:rsidDel="0020728D">
          <w:rPr>
            <w:rFonts w:eastAsiaTheme="minorEastAsia"/>
            <w:color w:val="auto"/>
            <w:sz w:val="22"/>
            <w:szCs w:val="22"/>
            <w:lang w:eastAsia="en-GB"/>
          </w:rPr>
          <w:tab/>
        </w:r>
        <w:r w:rsidRPr="0020728D" w:rsidDel="0020728D">
          <w:rPr>
            <w:rPrChange w:id="85" w:author="Antony Johnson" w:date="2022-11-19T19:13:00Z">
              <w:rPr>
                <w:rStyle w:val="Hyperlink"/>
              </w:rPr>
            </w:rPrChange>
          </w:rPr>
          <w:delText>Assessment and Compliance</w:delText>
        </w:r>
        <w:r w:rsidDel="0020728D">
          <w:rPr>
            <w:webHidden/>
          </w:rPr>
          <w:tab/>
          <w:delText>5</w:delText>
        </w:r>
      </w:del>
    </w:p>
    <w:p w14:paraId="7B5AC2F4" w14:textId="0241A1DA" w:rsidR="00E36B47" w:rsidDel="0020728D" w:rsidRDefault="00E36B47">
      <w:pPr>
        <w:pStyle w:val="TOC1"/>
        <w:rPr>
          <w:del w:id="86" w:author="Antony Johnson" w:date="2022-11-19T19:13:00Z"/>
          <w:rFonts w:eastAsiaTheme="minorEastAsia"/>
          <w:color w:val="auto"/>
          <w:sz w:val="22"/>
          <w:szCs w:val="22"/>
          <w:lang w:eastAsia="en-GB"/>
        </w:rPr>
      </w:pPr>
      <w:del w:id="87" w:author="Antony Johnson" w:date="2022-11-19T19:13:00Z">
        <w:r w:rsidRPr="00AB23B9" w:rsidDel="0020728D">
          <w:delText>6</w:delText>
        </w:r>
        <w:r w:rsidDel="0020728D">
          <w:rPr>
            <w:rFonts w:eastAsiaTheme="minorEastAsia"/>
            <w:color w:val="auto"/>
            <w:sz w:val="22"/>
            <w:szCs w:val="22"/>
            <w:lang w:eastAsia="en-GB"/>
          </w:rPr>
          <w:tab/>
        </w:r>
        <w:r w:rsidRPr="0020728D" w:rsidDel="0020728D">
          <w:rPr>
            <w:rPrChange w:id="88" w:author="Antony Johnson" w:date="2022-11-19T19:13:00Z">
              <w:rPr>
                <w:rStyle w:val="Hyperlink"/>
              </w:rPr>
            </w:rPrChange>
          </w:rPr>
          <w:delText>Compliance Testing and Periodic Review of the System Defence Plan</w:delText>
        </w:r>
        <w:r w:rsidDel="0020728D">
          <w:rPr>
            <w:webHidden/>
          </w:rPr>
          <w:tab/>
          <w:delText>8</w:delText>
        </w:r>
      </w:del>
    </w:p>
    <w:p w14:paraId="63F61029" w14:textId="7ABCC3FD" w:rsidR="00E36B47" w:rsidDel="0020728D" w:rsidRDefault="00E36B47">
      <w:pPr>
        <w:pStyle w:val="TOC1"/>
        <w:rPr>
          <w:del w:id="89" w:author="Antony Johnson" w:date="2022-11-19T19:13:00Z"/>
          <w:rFonts w:eastAsiaTheme="minorEastAsia"/>
          <w:color w:val="auto"/>
          <w:sz w:val="22"/>
          <w:szCs w:val="22"/>
          <w:lang w:eastAsia="en-GB"/>
        </w:rPr>
      </w:pPr>
      <w:del w:id="90" w:author="Antony Johnson" w:date="2022-11-19T19:13:00Z">
        <w:r w:rsidRPr="00AB23B9" w:rsidDel="0020728D">
          <w:delText>7</w:delText>
        </w:r>
        <w:r w:rsidDel="0020728D">
          <w:rPr>
            <w:rFonts w:eastAsiaTheme="minorEastAsia"/>
            <w:color w:val="auto"/>
            <w:sz w:val="22"/>
            <w:szCs w:val="22"/>
            <w:lang w:eastAsia="en-GB"/>
          </w:rPr>
          <w:tab/>
        </w:r>
        <w:r w:rsidRPr="0020728D" w:rsidDel="0020728D">
          <w:rPr>
            <w:rPrChange w:id="91" w:author="Antony Johnson" w:date="2022-11-19T19:13:00Z">
              <w:rPr>
                <w:rStyle w:val="Hyperlink"/>
              </w:rPr>
            </w:rPrChange>
          </w:rPr>
          <w:delText>Compliance Testing and Periodic Review of the Restoration Plan</w:delText>
        </w:r>
        <w:r w:rsidDel="0020728D">
          <w:rPr>
            <w:webHidden/>
          </w:rPr>
          <w:tab/>
          <w:delText>10</w:delText>
        </w:r>
      </w:del>
    </w:p>
    <w:p w14:paraId="71D6E91B" w14:textId="311FA275" w:rsidR="00E36B47" w:rsidDel="0020728D" w:rsidRDefault="00E36B47">
      <w:pPr>
        <w:pStyle w:val="TOC1"/>
        <w:rPr>
          <w:del w:id="92" w:author="Antony Johnson" w:date="2022-11-19T19:13:00Z"/>
          <w:rFonts w:eastAsiaTheme="minorEastAsia"/>
          <w:color w:val="auto"/>
          <w:sz w:val="22"/>
          <w:szCs w:val="22"/>
          <w:lang w:eastAsia="en-GB"/>
        </w:rPr>
      </w:pPr>
      <w:del w:id="93" w:author="Antony Johnson" w:date="2022-11-19T19:13:00Z">
        <w:r w:rsidRPr="00AB23B9" w:rsidDel="0020728D">
          <w:delText>8</w:delText>
        </w:r>
        <w:r w:rsidDel="0020728D">
          <w:rPr>
            <w:rFonts w:eastAsiaTheme="minorEastAsia"/>
            <w:color w:val="auto"/>
            <w:sz w:val="22"/>
            <w:szCs w:val="22"/>
            <w:lang w:eastAsia="en-GB"/>
          </w:rPr>
          <w:tab/>
        </w:r>
        <w:r w:rsidRPr="0020728D" w:rsidDel="0020728D">
          <w:rPr>
            <w:rPrChange w:id="94" w:author="Antony Johnson" w:date="2022-11-19T19:13:00Z">
              <w:rPr>
                <w:rStyle w:val="Hyperlink"/>
              </w:rPr>
            </w:rPrChange>
          </w:rPr>
          <w:delText>Implementation of the Restoration Plan in GB</w:delText>
        </w:r>
        <w:r w:rsidDel="0020728D">
          <w:rPr>
            <w:webHidden/>
          </w:rPr>
          <w:tab/>
          <w:delText>11</w:delText>
        </w:r>
      </w:del>
    </w:p>
    <w:p w14:paraId="5CB9A672" w14:textId="3A89E8C3" w:rsidR="00E36B47" w:rsidDel="0020728D" w:rsidRDefault="00E36B47">
      <w:pPr>
        <w:pStyle w:val="TOC1"/>
        <w:rPr>
          <w:del w:id="95" w:author="Antony Johnson" w:date="2022-11-19T19:13:00Z"/>
          <w:rFonts w:eastAsiaTheme="minorEastAsia"/>
          <w:color w:val="auto"/>
          <w:sz w:val="22"/>
          <w:szCs w:val="22"/>
          <w:lang w:eastAsia="en-GB"/>
        </w:rPr>
      </w:pPr>
      <w:del w:id="96" w:author="Antony Johnson" w:date="2022-11-19T19:13:00Z">
        <w:r w:rsidRPr="00AB23B9" w:rsidDel="0020728D">
          <w:delText>9</w:delText>
        </w:r>
        <w:r w:rsidDel="0020728D">
          <w:rPr>
            <w:rFonts w:eastAsiaTheme="minorEastAsia"/>
            <w:color w:val="auto"/>
            <w:sz w:val="22"/>
            <w:szCs w:val="22"/>
            <w:lang w:eastAsia="en-GB"/>
          </w:rPr>
          <w:tab/>
        </w:r>
        <w:r w:rsidRPr="0020728D" w:rsidDel="0020728D">
          <w:rPr>
            <w:rPrChange w:id="97" w:author="Antony Johnson" w:date="2022-11-19T19:13:00Z">
              <w:rPr>
                <w:rStyle w:val="Hyperlink"/>
              </w:rPr>
            </w:rPrChange>
          </w:rPr>
          <w:delText>Future Work</w:delText>
        </w:r>
        <w:r w:rsidDel="0020728D">
          <w:rPr>
            <w:webHidden/>
          </w:rPr>
          <w:tab/>
          <w:delText>13</w:delText>
        </w:r>
      </w:del>
    </w:p>
    <w:p w14:paraId="44534A2B" w14:textId="59334425" w:rsidR="008A72C9" w:rsidRPr="00A8317D" w:rsidRDefault="009E5FDA" w:rsidP="001A3AD0">
      <w:pPr>
        <w:pStyle w:val="TOC1"/>
      </w:pPr>
      <w:r w:rsidRPr="00A8317D">
        <w:fldChar w:fldCharType="end"/>
      </w:r>
    </w:p>
    <w:p w14:paraId="4A513434" w14:textId="77777777" w:rsidR="00CE13FA" w:rsidRPr="00A8317D" w:rsidRDefault="00CE13FA" w:rsidP="00E86BD9">
      <w:pPr>
        <w:pStyle w:val="BodyText"/>
        <w:sectPr w:rsidR="00CE13FA" w:rsidRPr="00A8317D" w:rsidSect="00A00D0B">
          <w:headerReference w:type="first" r:id="rId14"/>
          <w:footerReference w:type="first" r:id="rId15"/>
          <w:pgSz w:w="11906" w:h="16838" w:code="9"/>
          <w:pgMar w:top="1134" w:right="1588" w:bottom="1134" w:left="3402" w:header="567" w:footer="567" w:gutter="0"/>
          <w:cols w:space="708"/>
          <w:docGrid w:linePitch="360"/>
        </w:sectPr>
      </w:pPr>
    </w:p>
    <w:p w14:paraId="284C8DE7" w14:textId="77777777" w:rsidR="00325261" w:rsidRPr="00A8317D" w:rsidRDefault="00325261" w:rsidP="00A14E4B">
      <w:pPr>
        <w:pStyle w:val="SectionNumber"/>
        <w:numPr>
          <w:ilvl w:val="0"/>
          <w:numId w:val="0"/>
        </w:numPr>
        <w:ind w:left="-1134"/>
      </w:pPr>
    </w:p>
    <w:p w14:paraId="1BEC96AF" w14:textId="78758B0F" w:rsidR="0065406D" w:rsidRPr="00A8317D" w:rsidRDefault="003C6529" w:rsidP="00060FB6">
      <w:pPr>
        <w:pStyle w:val="SectionTitle"/>
      </w:pPr>
      <w:bookmarkStart w:id="98" w:name="_Toc531945370"/>
      <w:bookmarkStart w:id="99" w:name="_Toc24975031"/>
      <w:bookmarkStart w:id="100" w:name="_Toc119777600"/>
      <w:r w:rsidRPr="00A8317D">
        <w:t>EU NCER</w:t>
      </w:r>
      <w:r w:rsidR="003C403C" w:rsidRPr="00A8317D">
        <w:t xml:space="preserve">: System </w:t>
      </w:r>
      <w:r w:rsidR="00247C75" w:rsidRPr="00A8317D">
        <w:t>Test</w:t>
      </w:r>
      <w:r w:rsidR="003C403C" w:rsidRPr="00A8317D">
        <w:t xml:space="preserve"> Plan</w:t>
      </w:r>
      <w:bookmarkEnd w:id="98"/>
      <w:bookmarkEnd w:id="99"/>
      <w:bookmarkEnd w:id="100"/>
    </w:p>
    <w:p w14:paraId="5E5D8127" w14:textId="77777777" w:rsidR="003530E1" w:rsidRPr="00A8317D" w:rsidRDefault="003530E1"/>
    <w:p w14:paraId="3F6A3773" w14:textId="01729329" w:rsidR="00233D9C" w:rsidRDefault="00233D9C" w:rsidP="00233D9C">
      <w:pPr>
        <w:pStyle w:val="Heading1"/>
        <w:rPr>
          <w:sz w:val="24"/>
          <w:szCs w:val="24"/>
        </w:rPr>
      </w:pPr>
      <w:bookmarkStart w:id="101" w:name="_Toc80796404"/>
      <w:bookmarkStart w:id="102" w:name="_Toc119777601"/>
      <w:r>
        <w:rPr>
          <w:sz w:val="24"/>
          <w:szCs w:val="24"/>
        </w:rPr>
        <w:lastRenderedPageBreak/>
        <w:t>V</w:t>
      </w:r>
      <w:r w:rsidR="004D5DD4">
        <w:rPr>
          <w:sz w:val="24"/>
          <w:szCs w:val="24"/>
        </w:rPr>
        <w:t>ersion Control</w:t>
      </w:r>
      <w:bookmarkEnd w:id="101"/>
      <w:bookmarkEnd w:id="102"/>
      <w:r>
        <w:rPr>
          <w:sz w:val="24"/>
          <w:szCs w:val="24"/>
        </w:rPr>
        <w:t xml:space="preserve">  </w:t>
      </w:r>
    </w:p>
    <w:p w14:paraId="68DDFF61" w14:textId="77777777" w:rsidR="00233D9C" w:rsidRDefault="00233D9C" w:rsidP="00233D9C">
      <w:pPr>
        <w:pStyle w:val="BodyText"/>
      </w:pPr>
    </w:p>
    <w:tbl>
      <w:tblPr>
        <w:tblStyle w:val="NationalGrid"/>
        <w:tblW w:w="7938" w:type="dxa"/>
        <w:tblLook w:val="04A0" w:firstRow="1" w:lastRow="0" w:firstColumn="1" w:lastColumn="0" w:noHBand="0" w:noVBand="1"/>
      </w:tblPr>
      <w:tblGrid>
        <w:gridCol w:w="889"/>
        <w:gridCol w:w="2233"/>
        <w:gridCol w:w="938"/>
        <w:gridCol w:w="3878"/>
      </w:tblGrid>
      <w:tr w:rsidR="00233D9C" w14:paraId="64A942CC" w14:textId="77777777" w:rsidTr="0071166F">
        <w:trPr>
          <w:cnfStyle w:val="100000000000" w:firstRow="1" w:lastRow="0" w:firstColumn="0" w:lastColumn="0" w:oddVBand="0" w:evenVBand="0" w:oddHBand="0" w:evenHBand="0" w:firstRowFirstColumn="0" w:firstRowLastColumn="0" w:lastRowFirstColumn="0" w:lastRowLastColumn="0"/>
        </w:trPr>
        <w:tc>
          <w:tcPr>
            <w:tcW w:w="0" w:type="dxa"/>
          </w:tcPr>
          <w:p w14:paraId="279B2CD1" w14:textId="77777777" w:rsidR="00233D9C" w:rsidRPr="0022494E" w:rsidRDefault="00233D9C" w:rsidP="00FF0DC5">
            <w:pPr>
              <w:pStyle w:val="BodyText"/>
              <w:rPr>
                <w:color w:val="auto"/>
              </w:rPr>
            </w:pPr>
            <w:r w:rsidRPr="0022494E">
              <w:rPr>
                <w:color w:val="auto"/>
              </w:rPr>
              <w:t>Version</w:t>
            </w:r>
          </w:p>
        </w:tc>
        <w:tc>
          <w:tcPr>
            <w:tcW w:w="0" w:type="dxa"/>
          </w:tcPr>
          <w:p w14:paraId="07131C14" w14:textId="77777777" w:rsidR="00233D9C" w:rsidRPr="0022494E" w:rsidRDefault="00233D9C" w:rsidP="00FF0DC5">
            <w:pPr>
              <w:pStyle w:val="BodyText"/>
              <w:rPr>
                <w:color w:val="auto"/>
              </w:rPr>
            </w:pPr>
            <w:r w:rsidRPr="0022494E">
              <w:rPr>
                <w:color w:val="auto"/>
              </w:rPr>
              <w:t>Date</w:t>
            </w:r>
          </w:p>
        </w:tc>
        <w:tc>
          <w:tcPr>
            <w:tcW w:w="0" w:type="dxa"/>
          </w:tcPr>
          <w:p w14:paraId="0328F00E" w14:textId="77777777" w:rsidR="00233D9C" w:rsidRPr="0022494E" w:rsidRDefault="00233D9C" w:rsidP="00FF0DC5">
            <w:pPr>
              <w:pStyle w:val="BodyText"/>
              <w:rPr>
                <w:color w:val="auto"/>
              </w:rPr>
            </w:pPr>
            <w:r w:rsidRPr="0022494E">
              <w:rPr>
                <w:color w:val="auto"/>
              </w:rPr>
              <w:t>Author</w:t>
            </w:r>
          </w:p>
        </w:tc>
        <w:tc>
          <w:tcPr>
            <w:tcW w:w="0" w:type="dxa"/>
          </w:tcPr>
          <w:p w14:paraId="548DF2D2" w14:textId="77777777" w:rsidR="00233D9C" w:rsidRPr="0022494E" w:rsidRDefault="00233D9C" w:rsidP="00FF0DC5">
            <w:pPr>
              <w:pStyle w:val="BodyText"/>
              <w:rPr>
                <w:color w:val="auto"/>
              </w:rPr>
            </w:pPr>
            <w:r w:rsidRPr="0022494E">
              <w:rPr>
                <w:color w:val="auto"/>
              </w:rPr>
              <w:t xml:space="preserve">Rationale </w:t>
            </w:r>
          </w:p>
        </w:tc>
      </w:tr>
      <w:tr w:rsidR="00233D9C" w14:paraId="340E6483" w14:textId="77777777" w:rsidTr="0071166F">
        <w:tc>
          <w:tcPr>
            <w:tcW w:w="0" w:type="dxa"/>
          </w:tcPr>
          <w:p w14:paraId="4C747B27" w14:textId="77777777" w:rsidR="00233D9C" w:rsidRPr="0022494E" w:rsidRDefault="00233D9C" w:rsidP="00FF0DC5">
            <w:pPr>
              <w:pStyle w:val="BodyText"/>
              <w:rPr>
                <w:color w:val="auto"/>
              </w:rPr>
            </w:pPr>
            <w:r w:rsidRPr="0022494E">
              <w:rPr>
                <w:color w:val="auto"/>
              </w:rPr>
              <w:t>Issue 1</w:t>
            </w:r>
          </w:p>
        </w:tc>
        <w:tc>
          <w:tcPr>
            <w:tcW w:w="0" w:type="dxa"/>
          </w:tcPr>
          <w:p w14:paraId="2BA5685A" w14:textId="2C2EB8E4" w:rsidR="00233D9C" w:rsidRPr="0022494E" w:rsidRDefault="00233D9C" w:rsidP="00FF0DC5">
            <w:pPr>
              <w:pStyle w:val="BodyText"/>
              <w:rPr>
                <w:color w:val="auto"/>
              </w:rPr>
            </w:pPr>
            <w:r w:rsidRPr="0022494E">
              <w:rPr>
                <w:color w:val="auto"/>
              </w:rPr>
              <w:t>Dec 201</w:t>
            </w:r>
            <w:r w:rsidR="00034F7A" w:rsidRPr="0022494E">
              <w:rPr>
                <w:color w:val="auto"/>
              </w:rPr>
              <w:t>9</w:t>
            </w:r>
          </w:p>
        </w:tc>
        <w:tc>
          <w:tcPr>
            <w:tcW w:w="0" w:type="dxa"/>
          </w:tcPr>
          <w:p w14:paraId="03A10EBA" w14:textId="77777777" w:rsidR="00233D9C" w:rsidRPr="0022494E" w:rsidRDefault="00233D9C" w:rsidP="00FF0DC5">
            <w:pPr>
              <w:pStyle w:val="BodyText"/>
              <w:rPr>
                <w:color w:val="auto"/>
              </w:rPr>
            </w:pPr>
            <w:r w:rsidRPr="0022494E">
              <w:rPr>
                <w:color w:val="auto"/>
              </w:rPr>
              <w:t>NGESO</w:t>
            </w:r>
          </w:p>
        </w:tc>
        <w:tc>
          <w:tcPr>
            <w:tcW w:w="0" w:type="dxa"/>
          </w:tcPr>
          <w:p w14:paraId="54BEBABA" w14:textId="4E4E8B39" w:rsidR="00233D9C" w:rsidRPr="0022494E" w:rsidRDefault="00243036" w:rsidP="00FF0DC5">
            <w:pPr>
              <w:pStyle w:val="BodyText"/>
              <w:rPr>
                <w:color w:val="auto"/>
              </w:rPr>
            </w:pPr>
            <w:r w:rsidRPr="0022494E">
              <w:rPr>
                <w:color w:val="auto"/>
              </w:rPr>
              <w:t>Each TSO shall have a Test Plan in Place</w:t>
            </w:r>
          </w:p>
        </w:tc>
      </w:tr>
      <w:tr w:rsidR="00233D9C" w14:paraId="36286EDF" w14:textId="77777777" w:rsidTr="0071166F">
        <w:tc>
          <w:tcPr>
            <w:tcW w:w="0" w:type="dxa"/>
          </w:tcPr>
          <w:p w14:paraId="2732C17E" w14:textId="77777777" w:rsidR="00233D9C" w:rsidRPr="0022494E" w:rsidRDefault="00233D9C" w:rsidP="00FF0DC5">
            <w:pPr>
              <w:pStyle w:val="BodyText"/>
              <w:rPr>
                <w:color w:val="auto"/>
              </w:rPr>
            </w:pPr>
            <w:r w:rsidRPr="0022494E">
              <w:rPr>
                <w:color w:val="auto"/>
              </w:rPr>
              <w:t>Issue 2</w:t>
            </w:r>
          </w:p>
        </w:tc>
        <w:tc>
          <w:tcPr>
            <w:tcW w:w="0" w:type="dxa"/>
          </w:tcPr>
          <w:p w14:paraId="6135D8B0" w14:textId="033CC630" w:rsidR="00233D9C" w:rsidRPr="0022494E" w:rsidRDefault="0071166F" w:rsidP="00FF0DC5">
            <w:pPr>
              <w:pStyle w:val="BodyText"/>
              <w:rPr>
                <w:color w:val="auto"/>
              </w:rPr>
            </w:pPr>
            <w:r w:rsidRPr="0022494E">
              <w:rPr>
                <w:color w:val="auto"/>
              </w:rPr>
              <w:t>May</w:t>
            </w:r>
            <w:ins w:id="103" w:author="Antony Johnson" w:date="2022-11-18T18:15:00Z">
              <w:r w:rsidR="006B5BB3">
                <w:rPr>
                  <w:color w:val="auto"/>
                </w:rPr>
                <w:t xml:space="preserve"> </w:t>
              </w:r>
            </w:ins>
            <w:r w:rsidRPr="0022494E">
              <w:rPr>
                <w:color w:val="auto"/>
              </w:rPr>
              <w:t>2</w:t>
            </w:r>
            <w:r w:rsidR="00E73D96" w:rsidRPr="0022494E">
              <w:rPr>
                <w:color w:val="auto"/>
              </w:rPr>
              <w:t>022</w:t>
            </w:r>
          </w:p>
        </w:tc>
        <w:tc>
          <w:tcPr>
            <w:tcW w:w="0" w:type="dxa"/>
          </w:tcPr>
          <w:p w14:paraId="69C6B093" w14:textId="77777777" w:rsidR="00233D9C" w:rsidRPr="0022494E" w:rsidRDefault="00233D9C" w:rsidP="00FF0DC5">
            <w:pPr>
              <w:pStyle w:val="BodyText"/>
              <w:rPr>
                <w:color w:val="auto"/>
              </w:rPr>
            </w:pPr>
            <w:r w:rsidRPr="0022494E">
              <w:rPr>
                <w:color w:val="auto"/>
              </w:rPr>
              <w:t xml:space="preserve">NGESO </w:t>
            </w:r>
          </w:p>
        </w:tc>
        <w:tc>
          <w:tcPr>
            <w:tcW w:w="0" w:type="dxa"/>
          </w:tcPr>
          <w:p w14:paraId="0670F30A" w14:textId="7298B35C" w:rsidR="00EA45BE" w:rsidRPr="006B5BB3" w:rsidRDefault="0051414B" w:rsidP="006B5BB3">
            <w:pPr>
              <w:pStyle w:val="BodyText"/>
              <w:jc w:val="both"/>
              <w:rPr>
                <w:rFonts w:ascii="Arial" w:hAnsi="Arial" w:cs="Arial"/>
                <w:color w:val="auto"/>
                <w:shd w:val="clear" w:color="auto" w:fill="FFFFFF"/>
              </w:rPr>
            </w:pPr>
            <w:r w:rsidRPr="0022494E">
              <w:rPr>
                <w:color w:val="auto"/>
              </w:rPr>
              <w:t>Refresh of document to reflect Grid Code updates (GC0096, GC0125, GC0127, GC0128, GC0144, GC0147 and GC0148) and approval of SGU list, T&amp;Cs</w:t>
            </w:r>
            <w:r w:rsidR="00EA45BE" w:rsidRPr="0022494E">
              <w:rPr>
                <w:color w:val="auto"/>
              </w:rPr>
              <w:t xml:space="preserve"> and updates to the</w:t>
            </w:r>
            <w:r w:rsidRPr="0022494E">
              <w:rPr>
                <w:color w:val="auto"/>
              </w:rPr>
              <w:t xml:space="preserve"> System Defence Plan and System Restoration Plan.</w:t>
            </w:r>
          </w:p>
        </w:tc>
      </w:tr>
      <w:tr w:rsidR="006B5BB3" w14:paraId="5940581F" w14:textId="77777777" w:rsidTr="0071166F">
        <w:trPr>
          <w:ins w:id="104" w:author="Antony Johnson" w:date="2022-11-18T18:15:00Z"/>
        </w:trPr>
        <w:tc>
          <w:tcPr>
            <w:tcW w:w="0" w:type="dxa"/>
          </w:tcPr>
          <w:p w14:paraId="3F098FD4" w14:textId="3F3697D8" w:rsidR="006B5BB3" w:rsidRPr="0022494E" w:rsidRDefault="006B5BB3" w:rsidP="00FF0DC5">
            <w:pPr>
              <w:pStyle w:val="BodyText"/>
              <w:rPr>
                <w:ins w:id="105" w:author="Antony Johnson" w:date="2022-11-18T18:15:00Z"/>
                <w:color w:val="auto"/>
              </w:rPr>
            </w:pPr>
            <w:ins w:id="106" w:author="Antony Johnson" w:date="2022-11-18T18:15:00Z">
              <w:r>
                <w:rPr>
                  <w:color w:val="auto"/>
                </w:rPr>
                <w:t>Issue 3</w:t>
              </w:r>
            </w:ins>
          </w:p>
        </w:tc>
        <w:tc>
          <w:tcPr>
            <w:tcW w:w="0" w:type="dxa"/>
          </w:tcPr>
          <w:p w14:paraId="6CDF9BF8" w14:textId="2E4130C4" w:rsidR="006B5BB3" w:rsidRPr="0022494E" w:rsidRDefault="008011E5" w:rsidP="00FF0DC5">
            <w:pPr>
              <w:pStyle w:val="BodyText"/>
              <w:rPr>
                <w:ins w:id="107" w:author="Antony Johnson" w:date="2022-11-18T18:15:00Z"/>
                <w:color w:val="auto"/>
              </w:rPr>
            </w:pPr>
            <w:ins w:id="108" w:author="Johnson (ESO), Antony" w:date="2023-04-05T18:43:00Z">
              <w:r>
                <w:rPr>
                  <w:color w:val="auto"/>
                </w:rPr>
                <w:t>April</w:t>
              </w:r>
            </w:ins>
            <w:ins w:id="109" w:author="Antony Johnson [2]" w:date="2023-03-01T10:46:00Z">
              <w:del w:id="110" w:author="Johnson (ESO), Antony" w:date="2023-04-05T18:43:00Z">
                <w:r w:rsidR="00345BE1" w:rsidDel="008011E5">
                  <w:rPr>
                    <w:color w:val="auto"/>
                  </w:rPr>
                  <w:delText>March</w:delText>
                </w:r>
              </w:del>
            </w:ins>
            <w:ins w:id="111" w:author="Antony Johnson" w:date="2022-11-18T18:15:00Z">
              <w:del w:id="112" w:author="Antony Johnson [2]" w:date="2023-03-01T10:46:00Z">
                <w:r w:rsidR="006B5BB3" w:rsidDel="00345BE1">
                  <w:rPr>
                    <w:color w:val="auto"/>
                  </w:rPr>
                  <w:delText>November</w:delText>
                </w:r>
              </w:del>
              <w:r w:rsidR="006B5BB3">
                <w:rPr>
                  <w:color w:val="auto"/>
                </w:rPr>
                <w:t xml:space="preserve"> 202</w:t>
              </w:r>
            </w:ins>
            <w:ins w:id="113" w:author="Antony Johnson [2]" w:date="2023-03-01T10:46:00Z">
              <w:r w:rsidR="00345BE1">
                <w:rPr>
                  <w:color w:val="auto"/>
                </w:rPr>
                <w:t>3</w:t>
              </w:r>
            </w:ins>
            <w:ins w:id="114" w:author="Antony Johnson" w:date="2022-11-18T18:15:00Z">
              <w:del w:id="115" w:author="Antony Johnson [2]" w:date="2023-03-01T10:46:00Z">
                <w:r w:rsidR="006B5BB3" w:rsidDel="00345BE1">
                  <w:rPr>
                    <w:color w:val="auto"/>
                  </w:rPr>
                  <w:delText>2</w:delText>
                </w:r>
              </w:del>
            </w:ins>
          </w:p>
        </w:tc>
        <w:tc>
          <w:tcPr>
            <w:tcW w:w="0" w:type="dxa"/>
          </w:tcPr>
          <w:p w14:paraId="596F5EC5" w14:textId="42EA4A7E" w:rsidR="006B5BB3" w:rsidRPr="0022494E" w:rsidRDefault="006B5BB3" w:rsidP="00FF0DC5">
            <w:pPr>
              <w:pStyle w:val="BodyText"/>
              <w:rPr>
                <w:ins w:id="116" w:author="Antony Johnson" w:date="2022-11-18T18:15:00Z"/>
                <w:color w:val="auto"/>
              </w:rPr>
            </w:pPr>
            <w:ins w:id="117" w:author="Antony Johnson" w:date="2022-11-18T18:15:00Z">
              <w:r>
                <w:rPr>
                  <w:color w:val="auto"/>
                </w:rPr>
                <w:t>NGESO</w:t>
              </w:r>
            </w:ins>
          </w:p>
        </w:tc>
        <w:tc>
          <w:tcPr>
            <w:tcW w:w="0" w:type="dxa"/>
          </w:tcPr>
          <w:p w14:paraId="20939824" w14:textId="316DE2F5" w:rsidR="006B5BB3" w:rsidRPr="0022494E" w:rsidRDefault="00010430" w:rsidP="0022494E">
            <w:pPr>
              <w:pStyle w:val="BodyText"/>
              <w:jc w:val="both"/>
              <w:rPr>
                <w:ins w:id="118" w:author="Antony Johnson" w:date="2022-11-18T18:15:00Z"/>
                <w:color w:val="auto"/>
              </w:rPr>
            </w:pPr>
            <w:ins w:id="119" w:author="Antony Johnson" w:date="2022-11-18T18:16:00Z">
              <w:r w:rsidRPr="00517FEF">
                <w:rPr>
                  <w:rStyle w:val="normaltextrun"/>
                  <w:rFonts w:ascii="Arial" w:hAnsi="Arial" w:cs="Arial"/>
                  <w:color w:val="auto"/>
                  <w:shd w:val="clear" w:color="auto" w:fill="FFFFFF"/>
                </w:rPr>
                <w:t xml:space="preserve">Refresh of document to reflect </w:t>
              </w:r>
              <w:r>
                <w:rPr>
                  <w:rStyle w:val="normaltextrun"/>
                  <w:rFonts w:ascii="Arial" w:hAnsi="Arial" w:cs="Arial"/>
                  <w:color w:val="auto"/>
                  <w:shd w:val="clear" w:color="auto" w:fill="FFFFFF"/>
                </w:rPr>
                <w:t>implementation</w:t>
              </w:r>
              <w:r>
                <w:rPr>
                  <w:rStyle w:val="normaltextrun"/>
                  <w:rFonts w:ascii="Arial" w:hAnsi="Arial" w:cs="Arial"/>
                  <w:shd w:val="clear" w:color="auto" w:fill="FFFFFF"/>
                </w:rPr>
                <w:t xml:space="preserve"> of the Electricity System Restoration Standard</w:t>
              </w:r>
              <w:r w:rsidRPr="00517FEF">
                <w:rPr>
                  <w:rStyle w:val="normaltextrun"/>
                  <w:rFonts w:ascii="Arial" w:hAnsi="Arial" w:cs="Arial"/>
                  <w:color w:val="auto"/>
                  <w:shd w:val="clear" w:color="auto" w:fill="FFFFFF"/>
                </w:rPr>
                <w:t> (GC0</w:t>
              </w:r>
              <w:r>
                <w:rPr>
                  <w:rStyle w:val="normaltextrun"/>
                  <w:rFonts w:ascii="Arial" w:hAnsi="Arial" w:cs="Arial"/>
                  <w:color w:val="auto"/>
                  <w:shd w:val="clear" w:color="auto" w:fill="FFFFFF"/>
                </w:rPr>
                <w:t>156)</w:t>
              </w:r>
              <w:r w:rsidRPr="00517FEF">
                <w:rPr>
                  <w:rStyle w:val="normaltextrun"/>
                  <w:rFonts w:ascii="Arial" w:hAnsi="Arial" w:cs="Arial"/>
                  <w:color w:val="auto"/>
                  <w:shd w:val="clear" w:color="auto" w:fill="FFFFFF"/>
                </w:rPr>
                <w:t>,</w:t>
              </w:r>
            </w:ins>
            <w:ins w:id="120" w:author="Johnson (ESO), Antony" w:date="2023-01-23T15:35:00Z">
              <w:r w:rsidR="00302059">
                <w:rPr>
                  <w:rStyle w:val="normaltextrun"/>
                  <w:rFonts w:ascii="Arial" w:hAnsi="Arial" w:cs="Arial"/>
                  <w:color w:val="auto"/>
                  <w:shd w:val="clear" w:color="auto" w:fill="FFFFFF"/>
                </w:rPr>
                <w:t xml:space="preserve"> </w:t>
              </w:r>
            </w:ins>
            <w:ins w:id="121" w:author="Antony Johnson" w:date="2022-11-18T18:16:00Z">
              <w:r>
                <w:rPr>
                  <w:rStyle w:val="normaltextrun"/>
                  <w:rFonts w:ascii="Arial" w:hAnsi="Arial" w:cs="Arial"/>
                  <w:color w:val="auto"/>
                  <w:shd w:val="clear" w:color="auto" w:fill="FFFFFF"/>
                </w:rPr>
                <w:t>Distributed Re-Start</w:t>
              </w:r>
              <w:del w:id="122" w:author="Johnson (ESO), Antony" w:date="2023-01-23T15:36:00Z">
                <w:r w:rsidDel="00695254">
                  <w:rPr>
                    <w:rStyle w:val="normaltextrun"/>
                    <w:rFonts w:ascii="Arial" w:hAnsi="Arial" w:cs="Arial"/>
                    <w:color w:val="auto"/>
                    <w:shd w:val="clear" w:color="auto" w:fill="FFFFFF"/>
                  </w:rPr>
                  <w:delText>,</w:delText>
                </w:r>
              </w:del>
              <w:r>
                <w:rPr>
                  <w:rStyle w:val="normaltextrun"/>
                  <w:rFonts w:ascii="Arial" w:hAnsi="Arial" w:cs="Arial"/>
                  <w:shd w:val="clear" w:color="auto" w:fill="FFFFFF"/>
                </w:rPr>
                <w:t xml:space="preserve"> </w:t>
              </w:r>
            </w:ins>
            <w:ins w:id="123" w:author="Johnson (ESO), Antony" w:date="2023-01-23T15:36:00Z">
              <w:r w:rsidR="00695254">
                <w:rPr>
                  <w:rStyle w:val="normaltextrun"/>
                  <w:rFonts w:ascii="Arial" w:hAnsi="Arial" w:cs="Arial"/>
                  <w:shd w:val="clear" w:color="auto" w:fill="FFFFFF"/>
                </w:rPr>
                <w:t xml:space="preserve">and updates to the </w:t>
              </w:r>
            </w:ins>
            <w:ins w:id="124" w:author="Antony Johnson" w:date="2022-11-18T18:16:00Z">
              <w:r>
                <w:rPr>
                  <w:rStyle w:val="normaltextrun"/>
                  <w:rFonts w:ascii="Arial" w:hAnsi="Arial" w:cs="Arial"/>
                  <w:shd w:val="clear" w:color="auto" w:fill="FFFFFF"/>
                </w:rPr>
                <w:t>System Defence Plan</w:t>
              </w:r>
              <w:r w:rsidRPr="00517FEF">
                <w:rPr>
                  <w:rStyle w:val="normaltextrun"/>
                  <w:rFonts w:ascii="Arial" w:hAnsi="Arial" w:cs="Arial"/>
                  <w:color w:val="auto"/>
                  <w:shd w:val="clear" w:color="auto" w:fill="FFFFFF"/>
                </w:rPr>
                <w:t xml:space="preserve"> and </w:t>
              </w:r>
            </w:ins>
            <w:ins w:id="125" w:author="Antony Johnson" w:date="2022-11-18T18:17:00Z">
              <w:r>
                <w:rPr>
                  <w:rStyle w:val="normaltextrun"/>
                  <w:rFonts w:ascii="Arial" w:hAnsi="Arial" w:cs="Arial"/>
                  <w:color w:val="auto"/>
                  <w:shd w:val="clear" w:color="auto" w:fill="FFFFFF"/>
                </w:rPr>
                <w:t>System Restoration</w:t>
              </w:r>
            </w:ins>
            <w:ins w:id="126" w:author="Antony Johnson" w:date="2022-11-18T18:16:00Z">
              <w:r w:rsidRPr="00517FEF">
                <w:rPr>
                  <w:rStyle w:val="normaltextrun"/>
                  <w:rFonts w:ascii="Arial" w:hAnsi="Arial" w:cs="Arial"/>
                  <w:color w:val="auto"/>
                  <w:shd w:val="clear" w:color="auto" w:fill="FFFFFF"/>
                </w:rPr>
                <w:t xml:space="preserve"> Plan</w:t>
              </w:r>
            </w:ins>
          </w:p>
        </w:tc>
      </w:tr>
    </w:tbl>
    <w:p w14:paraId="44309D3E" w14:textId="77777777" w:rsidR="0065406D" w:rsidRPr="00A8317D" w:rsidRDefault="0065406D" w:rsidP="00E86BD9">
      <w:pPr>
        <w:pStyle w:val="BodyText"/>
        <w:sectPr w:rsidR="0065406D" w:rsidRPr="00A8317D" w:rsidSect="005D2C9F">
          <w:headerReference w:type="first" r:id="rId16"/>
          <w:footerReference w:type="first" r:id="rId17"/>
          <w:pgSz w:w="11906" w:h="16838" w:code="9"/>
          <w:pgMar w:top="2608" w:right="1588" w:bottom="1134" w:left="3402" w:header="567" w:footer="567" w:gutter="0"/>
          <w:cols w:space="708"/>
          <w:titlePg/>
          <w:docGrid w:linePitch="360"/>
        </w:sectPr>
      </w:pPr>
    </w:p>
    <w:p w14:paraId="180D38D4" w14:textId="77777777" w:rsidR="002F46B4" w:rsidRPr="00A8317D" w:rsidRDefault="002F46B4" w:rsidP="00BE3D3C">
      <w:pPr>
        <w:pStyle w:val="PageTitle"/>
        <w:framePr w:wrap="notBeside"/>
      </w:pPr>
    </w:p>
    <w:p w14:paraId="4E49E6AB" w14:textId="534C1234" w:rsidR="000226A1" w:rsidRPr="00A8317D" w:rsidRDefault="000226A1" w:rsidP="00D81794">
      <w:pPr>
        <w:pStyle w:val="Heading1"/>
      </w:pPr>
      <w:bookmarkStart w:id="127" w:name="_Toc532817255"/>
      <w:bookmarkStart w:id="128" w:name="_Toc532818520"/>
      <w:bookmarkStart w:id="129" w:name="_Toc532820179"/>
      <w:bookmarkStart w:id="130" w:name="_Toc532820697"/>
      <w:bookmarkStart w:id="131" w:name="_Toc532817256"/>
      <w:bookmarkStart w:id="132" w:name="_Toc532818521"/>
      <w:bookmarkStart w:id="133" w:name="_Toc532820180"/>
      <w:bookmarkStart w:id="134" w:name="_Toc532820698"/>
      <w:bookmarkStart w:id="135" w:name="_Toc532817257"/>
      <w:bookmarkStart w:id="136" w:name="_Toc532818522"/>
      <w:bookmarkStart w:id="137" w:name="_Toc532820181"/>
      <w:bookmarkStart w:id="138" w:name="_Toc532820699"/>
      <w:bookmarkStart w:id="139" w:name="_Toc532817258"/>
      <w:bookmarkStart w:id="140" w:name="_Toc532818523"/>
      <w:bookmarkStart w:id="141" w:name="_Toc532820182"/>
      <w:bookmarkStart w:id="142" w:name="_Toc532820700"/>
      <w:bookmarkStart w:id="143" w:name="_Toc532817259"/>
      <w:bookmarkStart w:id="144" w:name="_Toc532818524"/>
      <w:bookmarkStart w:id="145" w:name="_Toc532820183"/>
      <w:bookmarkStart w:id="146" w:name="_Toc532820701"/>
      <w:bookmarkStart w:id="147" w:name="_Toc532817260"/>
      <w:bookmarkStart w:id="148" w:name="_Toc532818525"/>
      <w:bookmarkStart w:id="149" w:name="_Toc532820184"/>
      <w:bookmarkStart w:id="150" w:name="_Toc532820702"/>
      <w:bookmarkStart w:id="151" w:name="_Toc532817261"/>
      <w:bookmarkStart w:id="152" w:name="_Toc532818526"/>
      <w:bookmarkStart w:id="153" w:name="_Toc532820185"/>
      <w:bookmarkStart w:id="154" w:name="_Toc532820703"/>
      <w:bookmarkStart w:id="155" w:name="_Toc532817262"/>
      <w:bookmarkStart w:id="156" w:name="_Toc532818527"/>
      <w:bookmarkStart w:id="157" w:name="_Toc532820186"/>
      <w:bookmarkStart w:id="158" w:name="_Toc532820704"/>
      <w:bookmarkStart w:id="159" w:name="_Toc532817263"/>
      <w:bookmarkStart w:id="160" w:name="_Toc532818528"/>
      <w:bookmarkStart w:id="161" w:name="_Toc532820187"/>
      <w:bookmarkStart w:id="162" w:name="_Toc532820705"/>
      <w:bookmarkStart w:id="163" w:name="_Toc532817264"/>
      <w:bookmarkStart w:id="164" w:name="_Toc532818529"/>
      <w:bookmarkStart w:id="165" w:name="_Toc532820188"/>
      <w:bookmarkStart w:id="166" w:name="_Toc532820706"/>
      <w:bookmarkStart w:id="167" w:name="_Toc532817265"/>
      <w:bookmarkStart w:id="168" w:name="_Toc532818530"/>
      <w:bookmarkStart w:id="169" w:name="_Toc532820189"/>
      <w:bookmarkStart w:id="170" w:name="_Toc532820707"/>
      <w:bookmarkStart w:id="171" w:name="_Toc532817266"/>
      <w:bookmarkStart w:id="172" w:name="_Toc532818531"/>
      <w:bookmarkStart w:id="173" w:name="_Toc532820190"/>
      <w:bookmarkStart w:id="174" w:name="_Toc532820708"/>
      <w:bookmarkStart w:id="175" w:name="_Toc532817267"/>
      <w:bookmarkStart w:id="176" w:name="_Toc532818532"/>
      <w:bookmarkStart w:id="177" w:name="_Toc532820191"/>
      <w:bookmarkStart w:id="178" w:name="_Toc532820709"/>
      <w:bookmarkStart w:id="179" w:name="_Toc532817268"/>
      <w:bookmarkStart w:id="180" w:name="_Toc532818533"/>
      <w:bookmarkStart w:id="181" w:name="_Toc532820192"/>
      <w:bookmarkStart w:id="182" w:name="_Toc532820710"/>
      <w:bookmarkStart w:id="183" w:name="_Toc532817269"/>
      <w:bookmarkStart w:id="184" w:name="_Toc532818534"/>
      <w:bookmarkStart w:id="185" w:name="_Toc532820193"/>
      <w:bookmarkStart w:id="186" w:name="_Toc532820711"/>
      <w:bookmarkStart w:id="187" w:name="_Toc532817270"/>
      <w:bookmarkStart w:id="188" w:name="_Toc532818535"/>
      <w:bookmarkStart w:id="189" w:name="_Toc532820194"/>
      <w:bookmarkStart w:id="190" w:name="_Toc532820712"/>
      <w:bookmarkStart w:id="191" w:name="_Toc532817271"/>
      <w:bookmarkStart w:id="192" w:name="_Toc532818536"/>
      <w:bookmarkStart w:id="193" w:name="_Toc532820195"/>
      <w:bookmarkStart w:id="194" w:name="_Toc532820713"/>
      <w:bookmarkStart w:id="195" w:name="_Toc532817272"/>
      <w:bookmarkStart w:id="196" w:name="_Toc532818537"/>
      <w:bookmarkStart w:id="197" w:name="_Toc532820196"/>
      <w:bookmarkStart w:id="198" w:name="_Toc532820714"/>
      <w:bookmarkStart w:id="199" w:name="_Toc532817273"/>
      <w:bookmarkStart w:id="200" w:name="_Toc532818538"/>
      <w:bookmarkStart w:id="201" w:name="_Toc532820197"/>
      <w:bookmarkStart w:id="202" w:name="_Toc532820715"/>
      <w:bookmarkStart w:id="203" w:name="_Toc532817274"/>
      <w:bookmarkStart w:id="204" w:name="_Toc532818539"/>
      <w:bookmarkStart w:id="205" w:name="_Toc532820198"/>
      <w:bookmarkStart w:id="206" w:name="_Toc532820716"/>
      <w:bookmarkStart w:id="207" w:name="_Toc532817275"/>
      <w:bookmarkStart w:id="208" w:name="_Toc532818540"/>
      <w:bookmarkStart w:id="209" w:name="_Toc532820199"/>
      <w:bookmarkStart w:id="210" w:name="_Toc532820717"/>
      <w:bookmarkStart w:id="211" w:name="_Toc532817276"/>
      <w:bookmarkStart w:id="212" w:name="_Toc532818541"/>
      <w:bookmarkStart w:id="213" w:name="_Toc532820200"/>
      <w:bookmarkStart w:id="214" w:name="_Toc532820718"/>
      <w:bookmarkStart w:id="215" w:name="_Toc532817277"/>
      <w:bookmarkStart w:id="216" w:name="_Toc532818542"/>
      <w:bookmarkStart w:id="217" w:name="_Toc532820201"/>
      <w:bookmarkStart w:id="218" w:name="_Toc532820719"/>
      <w:bookmarkStart w:id="219" w:name="_Toc532817278"/>
      <w:bookmarkStart w:id="220" w:name="_Toc532818543"/>
      <w:bookmarkStart w:id="221" w:name="_Toc532820202"/>
      <w:bookmarkStart w:id="222" w:name="_Toc532820720"/>
      <w:bookmarkStart w:id="223" w:name="_Toc532817279"/>
      <w:bookmarkStart w:id="224" w:name="_Toc532818544"/>
      <w:bookmarkStart w:id="225" w:name="_Toc532820203"/>
      <w:bookmarkStart w:id="226" w:name="_Toc532820721"/>
      <w:bookmarkStart w:id="227" w:name="_Toc532817280"/>
      <w:bookmarkStart w:id="228" w:name="_Toc532818545"/>
      <w:bookmarkStart w:id="229" w:name="_Toc532820204"/>
      <w:bookmarkStart w:id="230" w:name="_Toc532820722"/>
      <w:bookmarkStart w:id="231" w:name="_Toc532817281"/>
      <w:bookmarkStart w:id="232" w:name="_Toc532818546"/>
      <w:bookmarkStart w:id="233" w:name="_Toc532820205"/>
      <w:bookmarkStart w:id="234" w:name="_Toc532820723"/>
      <w:bookmarkStart w:id="235" w:name="_Toc532817282"/>
      <w:bookmarkStart w:id="236" w:name="_Toc532818547"/>
      <w:bookmarkStart w:id="237" w:name="_Toc532820206"/>
      <w:bookmarkStart w:id="238" w:name="_Toc532820724"/>
      <w:bookmarkStart w:id="239" w:name="_Toc532817283"/>
      <w:bookmarkStart w:id="240" w:name="_Toc532818548"/>
      <w:bookmarkStart w:id="241" w:name="_Toc532820207"/>
      <w:bookmarkStart w:id="242" w:name="_Toc532820725"/>
      <w:bookmarkStart w:id="243" w:name="_Toc532817284"/>
      <w:bookmarkStart w:id="244" w:name="_Toc532818549"/>
      <w:bookmarkStart w:id="245" w:name="_Toc532820208"/>
      <w:bookmarkStart w:id="246" w:name="_Toc532820726"/>
      <w:bookmarkStart w:id="247" w:name="_Toc532817285"/>
      <w:bookmarkStart w:id="248" w:name="_Toc532818550"/>
      <w:bookmarkStart w:id="249" w:name="_Toc532820209"/>
      <w:bookmarkStart w:id="250" w:name="_Toc532820727"/>
      <w:bookmarkStart w:id="251" w:name="_Toc532817286"/>
      <w:bookmarkStart w:id="252" w:name="_Toc532818551"/>
      <w:bookmarkStart w:id="253" w:name="_Toc532820210"/>
      <w:bookmarkStart w:id="254" w:name="_Toc532820728"/>
      <w:bookmarkStart w:id="255" w:name="_Toc532817287"/>
      <w:bookmarkStart w:id="256" w:name="_Toc532818552"/>
      <w:bookmarkStart w:id="257" w:name="_Toc532820211"/>
      <w:bookmarkStart w:id="258" w:name="_Toc532820729"/>
      <w:bookmarkStart w:id="259" w:name="_Toc532817288"/>
      <w:bookmarkStart w:id="260" w:name="_Toc532818553"/>
      <w:bookmarkStart w:id="261" w:name="_Toc532820212"/>
      <w:bookmarkStart w:id="262" w:name="_Toc532820730"/>
      <w:bookmarkStart w:id="263" w:name="_Toc532817289"/>
      <w:bookmarkStart w:id="264" w:name="_Toc532818554"/>
      <w:bookmarkStart w:id="265" w:name="_Toc532820213"/>
      <w:bookmarkStart w:id="266" w:name="_Toc532820731"/>
      <w:bookmarkStart w:id="267" w:name="_Toc532817290"/>
      <w:bookmarkStart w:id="268" w:name="_Toc532818555"/>
      <w:bookmarkStart w:id="269" w:name="_Toc532820214"/>
      <w:bookmarkStart w:id="270" w:name="_Toc532820732"/>
      <w:bookmarkStart w:id="271" w:name="_Toc532817291"/>
      <w:bookmarkStart w:id="272" w:name="_Toc532818556"/>
      <w:bookmarkStart w:id="273" w:name="_Toc532820215"/>
      <w:bookmarkStart w:id="274" w:name="_Toc532820733"/>
      <w:bookmarkStart w:id="275" w:name="_Toc532817292"/>
      <w:bookmarkStart w:id="276" w:name="_Toc532818557"/>
      <w:bookmarkStart w:id="277" w:name="_Toc532820216"/>
      <w:bookmarkStart w:id="278" w:name="_Toc532820734"/>
      <w:bookmarkStart w:id="279" w:name="_Toc532817293"/>
      <w:bookmarkStart w:id="280" w:name="_Toc532818558"/>
      <w:bookmarkStart w:id="281" w:name="_Toc532820217"/>
      <w:bookmarkStart w:id="282" w:name="_Toc532820735"/>
      <w:bookmarkStart w:id="283" w:name="_Toc532817294"/>
      <w:bookmarkStart w:id="284" w:name="_Toc532818559"/>
      <w:bookmarkStart w:id="285" w:name="_Toc532820218"/>
      <w:bookmarkStart w:id="286" w:name="_Toc532820736"/>
      <w:bookmarkStart w:id="287" w:name="_Toc532817295"/>
      <w:bookmarkStart w:id="288" w:name="_Toc532818560"/>
      <w:bookmarkStart w:id="289" w:name="_Toc532820219"/>
      <w:bookmarkStart w:id="290" w:name="_Toc532820737"/>
      <w:bookmarkStart w:id="291" w:name="_Toc532817296"/>
      <w:bookmarkStart w:id="292" w:name="_Toc532818561"/>
      <w:bookmarkStart w:id="293" w:name="_Toc532820220"/>
      <w:bookmarkStart w:id="294" w:name="_Toc532820738"/>
      <w:bookmarkStart w:id="295" w:name="_Toc532817297"/>
      <w:bookmarkStart w:id="296" w:name="_Toc532818562"/>
      <w:bookmarkStart w:id="297" w:name="_Toc532820221"/>
      <w:bookmarkStart w:id="298" w:name="_Toc532820739"/>
      <w:bookmarkStart w:id="299" w:name="_Toc532817298"/>
      <w:bookmarkStart w:id="300" w:name="_Toc532818563"/>
      <w:bookmarkStart w:id="301" w:name="_Toc532820222"/>
      <w:bookmarkStart w:id="302" w:name="_Toc532820740"/>
      <w:bookmarkStart w:id="303" w:name="_Toc532817299"/>
      <w:bookmarkStart w:id="304" w:name="_Toc532818564"/>
      <w:bookmarkStart w:id="305" w:name="_Toc532820223"/>
      <w:bookmarkStart w:id="306" w:name="_Toc532820741"/>
      <w:bookmarkStart w:id="307" w:name="_Toc532817300"/>
      <w:bookmarkStart w:id="308" w:name="_Toc532818565"/>
      <w:bookmarkStart w:id="309" w:name="_Toc532820224"/>
      <w:bookmarkStart w:id="310" w:name="_Toc532820742"/>
      <w:bookmarkStart w:id="311" w:name="_Toc532817301"/>
      <w:bookmarkStart w:id="312" w:name="_Toc532818566"/>
      <w:bookmarkStart w:id="313" w:name="_Toc532820225"/>
      <w:bookmarkStart w:id="314" w:name="_Toc532820743"/>
      <w:bookmarkStart w:id="315" w:name="_Toc532817302"/>
      <w:bookmarkStart w:id="316" w:name="_Toc532818567"/>
      <w:bookmarkStart w:id="317" w:name="_Toc532820226"/>
      <w:bookmarkStart w:id="318" w:name="_Toc532820744"/>
      <w:bookmarkStart w:id="319" w:name="_Toc532817303"/>
      <w:bookmarkStart w:id="320" w:name="_Toc532818568"/>
      <w:bookmarkStart w:id="321" w:name="_Toc532820227"/>
      <w:bookmarkStart w:id="322" w:name="_Toc532820745"/>
      <w:bookmarkStart w:id="323" w:name="_Toc532817304"/>
      <w:bookmarkStart w:id="324" w:name="_Toc532818569"/>
      <w:bookmarkStart w:id="325" w:name="_Toc532820228"/>
      <w:bookmarkStart w:id="326" w:name="_Toc532820746"/>
      <w:bookmarkStart w:id="327" w:name="_Toc532817305"/>
      <w:bookmarkStart w:id="328" w:name="_Toc532818570"/>
      <w:bookmarkStart w:id="329" w:name="_Toc532820229"/>
      <w:bookmarkStart w:id="330" w:name="_Toc532820747"/>
      <w:bookmarkStart w:id="331" w:name="_Toc532817306"/>
      <w:bookmarkStart w:id="332" w:name="_Toc532818571"/>
      <w:bookmarkStart w:id="333" w:name="_Toc532820230"/>
      <w:bookmarkStart w:id="334" w:name="_Toc532820748"/>
      <w:bookmarkStart w:id="335" w:name="_Toc532817307"/>
      <w:bookmarkStart w:id="336" w:name="_Toc532818572"/>
      <w:bookmarkStart w:id="337" w:name="_Toc532820231"/>
      <w:bookmarkStart w:id="338" w:name="_Toc532820749"/>
      <w:bookmarkStart w:id="339" w:name="_Toc532817308"/>
      <w:bookmarkStart w:id="340" w:name="_Toc532818573"/>
      <w:bookmarkStart w:id="341" w:name="_Toc532820232"/>
      <w:bookmarkStart w:id="342" w:name="_Toc532820750"/>
      <w:bookmarkStart w:id="343" w:name="_Toc532817309"/>
      <w:bookmarkStart w:id="344" w:name="_Toc532818574"/>
      <w:bookmarkStart w:id="345" w:name="_Toc532820233"/>
      <w:bookmarkStart w:id="346" w:name="_Toc532820751"/>
      <w:bookmarkStart w:id="347" w:name="_Toc532817310"/>
      <w:bookmarkStart w:id="348" w:name="_Toc532818575"/>
      <w:bookmarkStart w:id="349" w:name="_Toc532820234"/>
      <w:bookmarkStart w:id="350" w:name="_Toc532820752"/>
      <w:bookmarkStart w:id="351" w:name="_Toc532817311"/>
      <w:bookmarkStart w:id="352" w:name="_Toc532818576"/>
      <w:bookmarkStart w:id="353" w:name="_Toc532820235"/>
      <w:bookmarkStart w:id="354" w:name="_Toc532820753"/>
      <w:bookmarkStart w:id="355" w:name="_Toc532817312"/>
      <w:bookmarkStart w:id="356" w:name="_Toc532818577"/>
      <w:bookmarkStart w:id="357" w:name="_Toc532820236"/>
      <w:bookmarkStart w:id="358" w:name="_Toc532820754"/>
      <w:bookmarkStart w:id="359" w:name="_Toc532817313"/>
      <w:bookmarkStart w:id="360" w:name="_Toc532818578"/>
      <w:bookmarkStart w:id="361" w:name="_Toc532820237"/>
      <w:bookmarkStart w:id="362" w:name="_Toc532820755"/>
      <w:bookmarkStart w:id="363" w:name="_Toc532817314"/>
      <w:bookmarkStart w:id="364" w:name="_Toc532818579"/>
      <w:bookmarkStart w:id="365" w:name="_Toc532820238"/>
      <w:bookmarkStart w:id="366" w:name="_Toc532820756"/>
      <w:bookmarkStart w:id="367" w:name="_Toc532817315"/>
      <w:bookmarkStart w:id="368" w:name="_Toc532818580"/>
      <w:bookmarkStart w:id="369" w:name="_Toc532820239"/>
      <w:bookmarkStart w:id="370" w:name="_Toc532820757"/>
      <w:bookmarkStart w:id="371" w:name="_Toc532817316"/>
      <w:bookmarkStart w:id="372" w:name="_Toc532818581"/>
      <w:bookmarkStart w:id="373" w:name="_Toc532820240"/>
      <w:bookmarkStart w:id="374" w:name="_Toc532820758"/>
      <w:bookmarkStart w:id="375" w:name="_Toc532817317"/>
      <w:bookmarkStart w:id="376" w:name="_Toc532818582"/>
      <w:bookmarkStart w:id="377" w:name="_Toc532820241"/>
      <w:bookmarkStart w:id="378" w:name="_Toc532820759"/>
      <w:bookmarkStart w:id="379" w:name="_Toc532817318"/>
      <w:bookmarkStart w:id="380" w:name="_Toc532818583"/>
      <w:bookmarkStart w:id="381" w:name="_Toc532820242"/>
      <w:bookmarkStart w:id="382" w:name="_Toc532820760"/>
      <w:bookmarkStart w:id="383" w:name="_Toc532817319"/>
      <w:bookmarkStart w:id="384" w:name="_Toc532818584"/>
      <w:bookmarkStart w:id="385" w:name="_Toc532820243"/>
      <w:bookmarkStart w:id="386" w:name="_Toc532820761"/>
      <w:bookmarkStart w:id="387" w:name="_Toc532817320"/>
      <w:bookmarkStart w:id="388" w:name="_Toc532818585"/>
      <w:bookmarkStart w:id="389" w:name="_Toc532820244"/>
      <w:bookmarkStart w:id="390" w:name="_Toc532820762"/>
      <w:bookmarkStart w:id="391" w:name="_Toc532817321"/>
      <w:bookmarkStart w:id="392" w:name="_Toc532818586"/>
      <w:bookmarkStart w:id="393" w:name="_Toc532820245"/>
      <w:bookmarkStart w:id="394" w:name="_Toc532820763"/>
      <w:bookmarkStart w:id="395" w:name="_Toc532817322"/>
      <w:bookmarkStart w:id="396" w:name="_Toc532818587"/>
      <w:bookmarkStart w:id="397" w:name="_Toc532820246"/>
      <w:bookmarkStart w:id="398" w:name="_Toc532820764"/>
      <w:bookmarkStart w:id="399" w:name="_Toc532817323"/>
      <w:bookmarkStart w:id="400" w:name="_Toc532818588"/>
      <w:bookmarkStart w:id="401" w:name="_Toc532820247"/>
      <w:bookmarkStart w:id="402" w:name="_Toc532820765"/>
      <w:bookmarkStart w:id="403" w:name="_Toc532817324"/>
      <w:bookmarkStart w:id="404" w:name="_Toc532818589"/>
      <w:bookmarkStart w:id="405" w:name="_Toc532820248"/>
      <w:bookmarkStart w:id="406" w:name="_Toc532820766"/>
      <w:bookmarkStart w:id="407" w:name="_Toc532817325"/>
      <w:bookmarkStart w:id="408" w:name="_Toc532818590"/>
      <w:bookmarkStart w:id="409" w:name="_Toc532820249"/>
      <w:bookmarkStart w:id="410" w:name="_Toc532820767"/>
      <w:bookmarkStart w:id="411" w:name="_Toc532817326"/>
      <w:bookmarkStart w:id="412" w:name="_Toc532818591"/>
      <w:bookmarkStart w:id="413" w:name="_Toc532820250"/>
      <w:bookmarkStart w:id="414" w:name="_Toc532820768"/>
      <w:bookmarkStart w:id="415" w:name="_Toc532817327"/>
      <w:bookmarkStart w:id="416" w:name="_Toc532818592"/>
      <w:bookmarkStart w:id="417" w:name="_Toc532820251"/>
      <w:bookmarkStart w:id="418" w:name="_Toc532820769"/>
      <w:bookmarkStart w:id="419" w:name="_Toc532817328"/>
      <w:bookmarkStart w:id="420" w:name="_Toc532818593"/>
      <w:bookmarkStart w:id="421" w:name="_Toc532820252"/>
      <w:bookmarkStart w:id="422" w:name="_Toc532820770"/>
      <w:bookmarkStart w:id="423" w:name="_Toc532817329"/>
      <w:bookmarkStart w:id="424" w:name="_Toc532818594"/>
      <w:bookmarkStart w:id="425" w:name="_Toc532820253"/>
      <w:bookmarkStart w:id="426" w:name="_Toc532820771"/>
      <w:bookmarkStart w:id="427" w:name="_Toc532817330"/>
      <w:bookmarkStart w:id="428" w:name="_Toc532818595"/>
      <w:bookmarkStart w:id="429" w:name="_Toc532820254"/>
      <w:bookmarkStart w:id="430" w:name="_Toc532820772"/>
      <w:bookmarkStart w:id="431" w:name="_Toc532817331"/>
      <w:bookmarkStart w:id="432" w:name="_Toc532818596"/>
      <w:bookmarkStart w:id="433" w:name="_Toc532820255"/>
      <w:bookmarkStart w:id="434" w:name="_Toc532820773"/>
      <w:bookmarkStart w:id="435" w:name="_Toc532817332"/>
      <w:bookmarkStart w:id="436" w:name="_Toc532818597"/>
      <w:bookmarkStart w:id="437" w:name="_Toc532820256"/>
      <w:bookmarkStart w:id="438" w:name="_Toc532820774"/>
      <w:bookmarkStart w:id="439" w:name="_Toc532817333"/>
      <w:bookmarkStart w:id="440" w:name="_Toc532818598"/>
      <w:bookmarkStart w:id="441" w:name="_Toc532820257"/>
      <w:bookmarkStart w:id="442" w:name="_Toc532820775"/>
      <w:bookmarkStart w:id="443" w:name="_Toc532817334"/>
      <w:bookmarkStart w:id="444" w:name="_Toc532818599"/>
      <w:bookmarkStart w:id="445" w:name="_Toc532820258"/>
      <w:bookmarkStart w:id="446" w:name="_Toc532820776"/>
      <w:bookmarkStart w:id="447" w:name="_Toc532817335"/>
      <w:bookmarkStart w:id="448" w:name="_Toc532818600"/>
      <w:bookmarkStart w:id="449" w:name="_Toc532820259"/>
      <w:bookmarkStart w:id="450" w:name="_Toc532820777"/>
      <w:bookmarkStart w:id="451" w:name="_Toc532817336"/>
      <w:bookmarkStart w:id="452" w:name="_Toc532818601"/>
      <w:bookmarkStart w:id="453" w:name="_Toc532820260"/>
      <w:bookmarkStart w:id="454" w:name="_Toc532820778"/>
      <w:bookmarkStart w:id="455" w:name="_Toc532817337"/>
      <w:bookmarkStart w:id="456" w:name="_Toc532818602"/>
      <w:bookmarkStart w:id="457" w:name="_Toc532820261"/>
      <w:bookmarkStart w:id="458" w:name="_Toc532820779"/>
      <w:bookmarkStart w:id="459" w:name="_Toc532817338"/>
      <w:bookmarkStart w:id="460" w:name="_Toc532818603"/>
      <w:bookmarkStart w:id="461" w:name="_Toc532820262"/>
      <w:bookmarkStart w:id="462" w:name="_Toc532820780"/>
      <w:bookmarkStart w:id="463" w:name="_Toc532817339"/>
      <w:bookmarkStart w:id="464" w:name="_Toc532818604"/>
      <w:bookmarkStart w:id="465" w:name="_Toc532820263"/>
      <w:bookmarkStart w:id="466" w:name="_Toc532820781"/>
      <w:bookmarkStart w:id="467" w:name="_Toc532817340"/>
      <w:bookmarkStart w:id="468" w:name="_Toc532818605"/>
      <w:bookmarkStart w:id="469" w:name="_Toc532820264"/>
      <w:bookmarkStart w:id="470" w:name="_Toc532820782"/>
      <w:bookmarkStart w:id="471" w:name="_Toc532817341"/>
      <w:bookmarkStart w:id="472" w:name="_Toc532818606"/>
      <w:bookmarkStart w:id="473" w:name="_Toc532820265"/>
      <w:bookmarkStart w:id="474" w:name="_Toc532820783"/>
      <w:bookmarkStart w:id="475" w:name="_Toc532817342"/>
      <w:bookmarkStart w:id="476" w:name="_Toc532818607"/>
      <w:bookmarkStart w:id="477" w:name="_Toc532820266"/>
      <w:bookmarkStart w:id="478" w:name="_Toc532820784"/>
      <w:bookmarkStart w:id="479" w:name="_Toc532817343"/>
      <w:bookmarkStart w:id="480" w:name="_Toc532818608"/>
      <w:bookmarkStart w:id="481" w:name="_Toc532820267"/>
      <w:bookmarkStart w:id="482" w:name="_Toc532820785"/>
      <w:bookmarkStart w:id="483" w:name="_Toc532817344"/>
      <w:bookmarkStart w:id="484" w:name="_Toc532818609"/>
      <w:bookmarkStart w:id="485" w:name="_Toc532820268"/>
      <w:bookmarkStart w:id="486" w:name="_Toc532820786"/>
      <w:bookmarkStart w:id="487" w:name="_Toc532817345"/>
      <w:bookmarkStart w:id="488" w:name="_Toc532818610"/>
      <w:bookmarkStart w:id="489" w:name="_Toc532820269"/>
      <w:bookmarkStart w:id="490" w:name="_Toc532820787"/>
      <w:bookmarkStart w:id="491" w:name="_Toc532817346"/>
      <w:bookmarkStart w:id="492" w:name="_Toc532818611"/>
      <w:bookmarkStart w:id="493" w:name="_Toc532820270"/>
      <w:bookmarkStart w:id="494" w:name="_Toc532820788"/>
      <w:bookmarkStart w:id="495" w:name="_Toc532817347"/>
      <w:bookmarkStart w:id="496" w:name="_Toc532818612"/>
      <w:bookmarkStart w:id="497" w:name="_Toc532820271"/>
      <w:bookmarkStart w:id="498" w:name="_Toc532820789"/>
      <w:bookmarkStart w:id="499" w:name="_Toc532817348"/>
      <w:bookmarkStart w:id="500" w:name="_Toc532818613"/>
      <w:bookmarkStart w:id="501" w:name="_Toc532820272"/>
      <w:bookmarkStart w:id="502" w:name="_Toc532820790"/>
      <w:bookmarkStart w:id="503" w:name="_Toc532817349"/>
      <w:bookmarkStart w:id="504" w:name="_Toc532818614"/>
      <w:bookmarkStart w:id="505" w:name="_Toc532820273"/>
      <w:bookmarkStart w:id="506" w:name="_Toc532820791"/>
      <w:bookmarkStart w:id="507" w:name="_Toc532817350"/>
      <w:bookmarkStart w:id="508" w:name="_Toc532818615"/>
      <w:bookmarkStart w:id="509" w:name="_Toc532820274"/>
      <w:bookmarkStart w:id="510" w:name="_Toc532820792"/>
      <w:bookmarkStart w:id="511" w:name="_Toc532817351"/>
      <w:bookmarkStart w:id="512" w:name="_Toc532818616"/>
      <w:bookmarkStart w:id="513" w:name="_Toc532820275"/>
      <w:bookmarkStart w:id="514" w:name="_Toc532820793"/>
      <w:bookmarkStart w:id="515" w:name="_Toc532817352"/>
      <w:bookmarkStart w:id="516" w:name="_Toc532818617"/>
      <w:bookmarkStart w:id="517" w:name="_Toc532820276"/>
      <w:bookmarkStart w:id="518" w:name="_Toc532820794"/>
      <w:bookmarkStart w:id="519" w:name="_Toc532817353"/>
      <w:bookmarkStart w:id="520" w:name="_Toc532818618"/>
      <w:bookmarkStart w:id="521" w:name="_Toc532820277"/>
      <w:bookmarkStart w:id="522" w:name="_Toc532820795"/>
      <w:bookmarkStart w:id="523" w:name="_Toc532817354"/>
      <w:bookmarkStart w:id="524" w:name="_Toc532818619"/>
      <w:bookmarkStart w:id="525" w:name="_Toc532820278"/>
      <w:bookmarkStart w:id="526" w:name="_Toc532820796"/>
      <w:bookmarkStart w:id="527" w:name="_Toc532817355"/>
      <w:bookmarkStart w:id="528" w:name="_Toc532818620"/>
      <w:bookmarkStart w:id="529" w:name="_Toc532820279"/>
      <w:bookmarkStart w:id="530" w:name="_Toc532820797"/>
      <w:bookmarkStart w:id="531" w:name="_Toc532817356"/>
      <w:bookmarkStart w:id="532" w:name="_Toc532818621"/>
      <w:bookmarkStart w:id="533" w:name="_Toc532820280"/>
      <w:bookmarkStart w:id="534" w:name="_Toc532820798"/>
      <w:bookmarkStart w:id="535" w:name="_Toc532817357"/>
      <w:bookmarkStart w:id="536" w:name="_Toc532818622"/>
      <w:bookmarkStart w:id="537" w:name="_Toc532820281"/>
      <w:bookmarkStart w:id="538" w:name="_Toc532820799"/>
      <w:bookmarkStart w:id="539" w:name="_Toc532817358"/>
      <w:bookmarkStart w:id="540" w:name="_Toc532818623"/>
      <w:bookmarkStart w:id="541" w:name="_Toc532820282"/>
      <w:bookmarkStart w:id="542" w:name="_Toc532820800"/>
      <w:bookmarkStart w:id="543" w:name="_Toc532817359"/>
      <w:bookmarkStart w:id="544" w:name="_Toc532818624"/>
      <w:bookmarkStart w:id="545" w:name="_Toc532820283"/>
      <w:bookmarkStart w:id="546" w:name="_Toc532820801"/>
      <w:bookmarkStart w:id="547" w:name="_Toc532817360"/>
      <w:bookmarkStart w:id="548" w:name="_Toc532818625"/>
      <w:bookmarkStart w:id="549" w:name="_Toc532820284"/>
      <w:bookmarkStart w:id="550" w:name="_Toc532820802"/>
      <w:bookmarkStart w:id="551" w:name="_Toc532817361"/>
      <w:bookmarkStart w:id="552" w:name="_Toc532818626"/>
      <w:bookmarkStart w:id="553" w:name="_Toc532820285"/>
      <w:bookmarkStart w:id="554" w:name="_Toc532820803"/>
      <w:bookmarkStart w:id="555" w:name="_Toc532817362"/>
      <w:bookmarkStart w:id="556" w:name="_Toc532818627"/>
      <w:bookmarkStart w:id="557" w:name="_Toc532820286"/>
      <w:bookmarkStart w:id="558" w:name="_Toc532820804"/>
      <w:bookmarkStart w:id="559" w:name="_Toc532817363"/>
      <w:bookmarkStart w:id="560" w:name="_Toc532818628"/>
      <w:bookmarkStart w:id="561" w:name="_Toc532820287"/>
      <w:bookmarkStart w:id="562" w:name="_Toc532820805"/>
      <w:bookmarkStart w:id="563" w:name="_Toc532817364"/>
      <w:bookmarkStart w:id="564" w:name="_Toc532818629"/>
      <w:bookmarkStart w:id="565" w:name="_Toc532820288"/>
      <w:bookmarkStart w:id="566" w:name="_Toc532820806"/>
      <w:bookmarkStart w:id="567" w:name="_Toc532817365"/>
      <w:bookmarkStart w:id="568" w:name="_Toc532818630"/>
      <w:bookmarkStart w:id="569" w:name="_Toc532820289"/>
      <w:bookmarkStart w:id="570" w:name="_Toc532820807"/>
      <w:bookmarkStart w:id="571" w:name="_Toc532817366"/>
      <w:bookmarkStart w:id="572" w:name="_Toc532818631"/>
      <w:bookmarkStart w:id="573" w:name="_Toc532820290"/>
      <w:bookmarkStart w:id="574" w:name="_Toc532820808"/>
      <w:bookmarkStart w:id="575" w:name="_Toc532817367"/>
      <w:bookmarkStart w:id="576" w:name="_Toc532818632"/>
      <w:bookmarkStart w:id="577" w:name="_Toc532820291"/>
      <w:bookmarkStart w:id="578" w:name="_Toc532820809"/>
      <w:bookmarkStart w:id="579" w:name="_Toc532817368"/>
      <w:bookmarkStart w:id="580" w:name="_Toc532818633"/>
      <w:bookmarkStart w:id="581" w:name="_Toc532820292"/>
      <w:bookmarkStart w:id="582" w:name="_Toc532820810"/>
      <w:bookmarkStart w:id="583" w:name="_Toc532817369"/>
      <w:bookmarkStart w:id="584" w:name="_Toc532818634"/>
      <w:bookmarkStart w:id="585" w:name="_Toc532820293"/>
      <w:bookmarkStart w:id="586" w:name="_Toc532820811"/>
      <w:bookmarkStart w:id="587" w:name="_Toc532817370"/>
      <w:bookmarkStart w:id="588" w:name="_Toc532818635"/>
      <w:bookmarkStart w:id="589" w:name="_Toc532820294"/>
      <w:bookmarkStart w:id="590" w:name="_Toc532820812"/>
      <w:bookmarkStart w:id="591" w:name="_Toc532817371"/>
      <w:bookmarkStart w:id="592" w:name="_Toc532818636"/>
      <w:bookmarkStart w:id="593" w:name="_Toc532820295"/>
      <w:bookmarkStart w:id="594" w:name="_Toc532820813"/>
      <w:bookmarkStart w:id="595" w:name="_Toc532817372"/>
      <w:bookmarkStart w:id="596" w:name="_Toc532818637"/>
      <w:bookmarkStart w:id="597" w:name="_Toc532820296"/>
      <w:bookmarkStart w:id="598" w:name="_Toc532820814"/>
      <w:bookmarkStart w:id="599" w:name="_Toc532817373"/>
      <w:bookmarkStart w:id="600" w:name="_Toc532818638"/>
      <w:bookmarkStart w:id="601" w:name="_Toc532820297"/>
      <w:bookmarkStart w:id="602" w:name="_Toc532820815"/>
      <w:bookmarkStart w:id="603" w:name="_Toc532817374"/>
      <w:bookmarkStart w:id="604" w:name="_Toc532818639"/>
      <w:bookmarkStart w:id="605" w:name="_Toc532820298"/>
      <w:bookmarkStart w:id="606" w:name="_Toc532820816"/>
      <w:bookmarkStart w:id="607" w:name="_Toc532817375"/>
      <w:bookmarkStart w:id="608" w:name="_Toc532818640"/>
      <w:bookmarkStart w:id="609" w:name="_Toc532820299"/>
      <w:bookmarkStart w:id="610" w:name="_Toc532820817"/>
      <w:bookmarkStart w:id="611" w:name="_Toc532817376"/>
      <w:bookmarkStart w:id="612" w:name="_Toc532818641"/>
      <w:bookmarkStart w:id="613" w:name="_Toc532820300"/>
      <w:bookmarkStart w:id="614" w:name="_Toc532820818"/>
      <w:bookmarkStart w:id="615" w:name="_Toc532817377"/>
      <w:bookmarkStart w:id="616" w:name="_Toc532818642"/>
      <w:bookmarkStart w:id="617" w:name="_Toc532820301"/>
      <w:bookmarkStart w:id="618" w:name="_Toc532820819"/>
      <w:bookmarkStart w:id="619" w:name="_Toc532817378"/>
      <w:bookmarkStart w:id="620" w:name="_Toc532818643"/>
      <w:bookmarkStart w:id="621" w:name="_Toc532820302"/>
      <w:bookmarkStart w:id="622" w:name="_Toc532820820"/>
      <w:bookmarkStart w:id="623" w:name="_Toc532817379"/>
      <w:bookmarkStart w:id="624" w:name="_Toc532818644"/>
      <w:bookmarkStart w:id="625" w:name="_Toc532820303"/>
      <w:bookmarkStart w:id="626" w:name="_Toc532820821"/>
      <w:bookmarkStart w:id="627" w:name="_Toc532817380"/>
      <w:bookmarkStart w:id="628" w:name="_Toc532818645"/>
      <w:bookmarkStart w:id="629" w:name="_Toc532820304"/>
      <w:bookmarkStart w:id="630" w:name="_Toc532820822"/>
      <w:bookmarkStart w:id="631" w:name="_Toc532817381"/>
      <w:bookmarkStart w:id="632" w:name="_Toc532818646"/>
      <w:bookmarkStart w:id="633" w:name="_Toc532820305"/>
      <w:bookmarkStart w:id="634" w:name="_Toc532820823"/>
      <w:bookmarkStart w:id="635" w:name="_Toc532817382"/>
      <w:bookmarkStart w:id="636" w:name="_Toc532818647"/>
      <w:bookmarkStart w:id="637" w:name="_Toc532820306"/>
      <w:bookmarkStart w:id="638" w:name="_Toc532820824"/>
      <w:bookmarkStart w:id="639" w:name="_Toc532817383"/>
      <w:bookmarkStart w:id="640" w:name="_Toc532818648"/>
      <w:bookmarkStart w:id="641" w:name="_Toc532820307"/>
      <w:bookmarkStart w:id="642" w:name="_Toc532820825"/>
      <w:bookmarkStart w:id="643" w:name="_Toc532817384"/>
      <w:bookmarkStart w:id="644" w:name="_Toc532818649"/>
      <w:bookmarkStart w:id="645" w:name="_Toc532820308"/>
      <w:bookmarkStart w:id="646" w:name="_Toc532820826"/>
      <w:bookmarkStart w:id="647" w:name="_Toc532817385"/>
      <w:bookmarkStart w:id="648" w:name="_Toc532818650"/>
      <w:bookmarkStart w:id="649" w:name="_Toc532820309"/>
      <w:bookmarkStart w:id="650" w:name="_Toc532820827"/>
      <w:bookmarkStart w:id="651" w:name="_Toc524092122"/>
      <w:bookmarkStart w:id="652" w:name="_Toc532817386"/>
      <w:bookmarkStart w:id="653" w:name="_Toc532818651"/>
      <w:bookmarkStart w:id="654" w:name="_Toc532820310"/>
      <w:bookmarkStart w:id="655" w:name="_Toc532820828"/>
      <w:bookmarkStart w:id="656" w:name="_Toc532817387"/>
      <w:bookmarkStart w:id="657" w:name="_Toc532818652"/>
      <w:bookmarkStart w:id="658" w:name="_Toc532820311"/>
      <w:bookmarkStart w:id="659" w:name="_Toc532820829"/>
      <w:bookmarkStart w:id="660" w:name="_Toc532817388"/>
      <w:bookmarkStart w:id="661" w:name="_Toc532818653"/>
      <w:bookmarkStart w:id="662" w:name="_Toc532820312"/>
      <w:bookmarkStart w:id="663" w:name="_Toc532820830"/>
      <w:bookmarkStart w:id="664" w:name="_Toc532817389"/>
      <w:bookmarkStart w:id="665" w:name="_Toc532818654"/>
      <w:bookmarkStart w:id="666" w:name="_Toc532820313"/>
      <w:bookmarkStart w:id="667" w:name="_Toc532820831"/>
      <w:bookmarkStart w:id="668" w:name="_Toc532817390"/>
      <w:bookmarkStart w:id="669" w:name="_Toc532818655"/>
      <w:bookmarkStart w:id="670" w:name="_Toc532820314"/>
      <w:bookmarkStart w:id="671" w:name="_Toc532820832"/>
      <w:bookmarkStart w:id="672" w:name="_Toc532817391"/>
      <w:bookmarkStart w:id="673" w:name="_Toc532818656"/>
      <w:bookmarkStart w:id="674" w:name="_Toc532820315"/>
      <w:bookmarkStart w:id="675" w:name="_Toc532820833"/>
      <w:bookmarkStart w:id="676" w:name="_Toc532817392"/>
      <w:bookmarkStart w:id="677" w:name="_Toc532818657"/>
      <w:bookmarkStart w:id="678" w:name="_Toc532820316"/>
      <w:bookmarkStart w:id="679" w:name="_Toc532820834"/>
      <w:bookmarkStart w:id="680" w:name="_Toc532817393"/>
      <w:bookmarkStart w:id="681" w:name="_Toc532818658"/>
      <w:bookmarkStart w:id="682" w:name="_Toc532820317"/>
      <w:bookmarkStart w:id="683" w:name="_Toc532820835"/>
      <w:bookmarkStart w:id="684" w:name="_Toc532817394"/>
      <w:bookmarkStart w:id="685" w:name="_Toc532818659"/>
      <w:bookmarkStart w:id="686" w:name="_Toc532820318"/>
      <w:bookmarkStart w:id="687" w:name="_Toc532820836"/>
      <w:bookmarkStart w:id="688" w:name="_Toc532817395"/>
      <w:bookmarkStart w:id="689" w:name="_Toc532818660"/>
      <w:bookmarkStart w:id="690" w:name="_Toc532820319"/>
      <w:bookmarkStart w:id="691" w:name="_Toc532820837"/>
      <w:bookmarkStart w:id="692" w:name="_Toc532817396"/>
      <w:bookmarkStart w:id="693" w:name="_Toc532818661"/>
      <w:bookmarkStart w:id="694" w:name="_Toc532820320"/>
      <w:bookmarkStart w:id="695" w:name="_Toc532820838"/>
      <w:bookmarkStart w:id="696" w:name="_Toc532817397"/>
      <w:bookmarkStart w:id="697" w:name="_Toc532818662"/>
      <w:bookmarkStart w:id="698" w:name="_Toc532820321"/>
      <w:bookmarkStart w:id="699" w:name="_Toc532820839"/>
      <w:bookmarkStart w:id="700" w:name="_Toc532817398"/>
      <w:bookmarkStart w:id="701" w:name="_Toc532818663"/>
      <w:bookmarkStart w:id="702" w:name="_Toc532820322"/>
      <w:bookmarkStart w:id="703" w:name="_Toc532820840"/>
      <w:bookmarkStart w:id="704" w:name="_Toc532817399"/>
      <w:bookmarkStart w:id="705" w:name="_Toc532818664"/>
      <w:bookmarkStart w:id="706" w:name="_Toc532820323"/>
      <w:bookmarkStart w:id="707" w:name="_Toc532820841"/>
      <w:bookmarkStart w:id="708" w:name="_Toc532817400"/>
      <w:bookmarkStart w:id="709" w:name="_Toc532818665"/>
      <w:bookmarkStart w:id="710" w:name="_Toc532820324"/>
      <w:bookmarkStart w:id="711" w:name="_Toc532820842"/>
      <w:bookmarkStart w:id="712" w:name="_Toc532817401"/>
      <w:bookmarkStart w:id="713" w:name="_Toc532818666"/>
      <w:bookmarkStart w:id="714" w:name="_Toc532820325"/>
      <w:bookmarkStart w:id="715" w:name="_Toc532820843"/>
      <w:bookmarkStart w:id="716" w:name="_Toc532817402"/>
      <w:bookmarkStart w:id="717" w:name="_Toc532818667"/>
      <w:bookmarkStart w:id="718" w:name="_Toc532820326"/>
      <w:bookmarkStart w:id="719" w:name="_Toc532820844"/>
      <w:bookmarkStart w:id="720" w:name="_Toc532817403"/>
      <w:bookmarkStart w:id="721" w:name="_Toc532818668"/>
      <w:bookmarkStart w:id="722" w:name="_Toc532820327"/>
      <w:bookmarkStart w:id="723" w:name="_Toc532820845"/>
      <w:bookmarkStart w:id="724" w:name="_Toc532817404"/>
      <w:bookmarkStart w:id="725" w:name="_Toc532818669"/>
      <w:bookmarkStart w:id="726" w:name="_Toc532820328"/>
      <w:bookmarkStart w:id="727" w:name="_Toc532820846"/>
      <w:bookmarkStart w:id="728" w:name="_Toc532817405"/>
      <w:bookmarkStart w:id="729" w:name="_Toc532818670"/>
      <w:bookmarkStart w:id="730" w:name="_Toc532820329"/>
      <w:bookmarkStart w:id="731" w:name="_Toc532820847"/>
      <w:bookmarkStart w:id="732" w:name="_Toc532817406"/>
      <w:bookmarkStart w:id="733" w:name="_Toc532818671"/>
      <w:bookmarkStart w:id="734" w:name="_Toc532820330"/>
      <w:bookmarkStart w:id="735" w:name="_Toc532820848"/>
      <w:bookmarkStart w:id="736" w:name="_Toc532817407"/>
      <w:bookmarkStart w:id="737" w:name="_Toc532818672"/>
      <w:bookmarkStart w:id="738" w:name="_Toc532820331"/>
      <w:bookmarkStart w:id="739" w:name="_Toc532820849"/>
      <w:bookmarkStart w:id="740" w:name="_Toc532817408"/>
      <w:bookmarkStart w:id="741" w:name="_Toc532818673"/>
      <w:bookmarkStart w:id="742" w:name="_Toc532820332"/>
      <w:bookmarkStart w:id="743" w:name="_Toc532820850"/>
      <w:bookmarkStart w:id="744" w:name="_Toc532817409"/>
      <w:bookmarkStart w:id="745" w:name="_Toc532818674"/>
      <w:bookmarkStart w:id="746" w:name="_Toc532820333"/>
      <w:bookmarkStart w:id="747" w:name="_Toc532820851"/>
      <w:bookmarkStart w:id="748" w:name="_Toc532817410"/>
      <w:bookmarkStart w:id="749" w:name="_Toc532818675"/>
      <w:bookmarkStart w:id="750" w:name="_Toc532820334"/>
      <w:bookmarkStart w:id="751" w:name="_Toc532820852"/>
      <w:bookmarkStart w:id="752" w:name="_Toc532817411"/>
      <w:bookmarkStart w:id="753" w:name="_Toc532818676"/>
      <w:bookmarkStart w:id="754" w:name="_Toc532820335"/>
      <w:bookmarkStart w:id="755" w:name="_Toc532820853"/>
      <w:bookmarkStart w:id="756" w:name="_Toc532817412"/>
      <w:bookmarkStart w:id="757" w:name="_Toc532818677"/>
      <w:bookmarkStart w:id="758" w:name="_Toc532820336"/>
      <w:bookmarkStart w:id="759" w:name="_Toc532820854"/>
      <w:bookmarkStart w:id="760" w:name="_Toc532817413"/>
      <w:bookmarkStart w:id="761" w:name="_Toc532818678"/>
      <w:bookmarkStart w:id="762" w:name="_Toc532820337"/>
      <w:bookmarkStart w:id="763" w:name="_Toc532820855"/>
      <w:bookmarkStart w:id="764" w:name="_Toc532817414"/>
      <w:bookmarkStart w:id="765" w:name="_Toc532818679"/>
      <w:bookmarkStart w:id="766" w:name="_Toc532820338"/>
      <w:bookmarkStart w:id="767" w:name="_Toc532820856"/>
      <w:bookmarkStart w:id="768" w:name="_Toc532817415"/>
      <w:bookmarkStart w:id="769" w:name="_Toc532818680"/>
      <w:bookmarkStart w:id="770" w:name="_Toc532820339"/>
      <w:bookmarkStart w:id="771" w:name="_Toc532820857"/>
      <w:bookmarkStart w:id="772" w:name="_Toc532817416"/>
      <w:bookmarkStart w:id="773" w:name="_Toc532818681"/>
      <w:bookmarkStart w:id="774" w:name="_Toc532820340"/>
      <w:bookmarkStart w:id="775" w:name="_Toc532820858"/>
      <w:bookmarkStart w:id="776" w:name="_Toc532817417"/>
      <w:bookmarkStart w:id="777" w:name="_Toc532818682"/>
      <w:bookmarkStart w:id="778" w:name="_Toc532820341"/>
      <w:bookmarkStart w:id="779" w:name="_Toc532820859"/>
      <w:bookmarkStart w:id="780" w:name="_Toc532817418"/>
      <w:bookmarkStart w:id="781" w:name="_Toc532818683"/>
      <w:bookmarkStart w:id="782" w:name="_Toc532820342"/>
      <w:bookmarkStart w:id="783" w:name="_Toc532820860"/>
      <w:bookmarkStart w:id="784" w:name="_Toc532817419"/>
      <w:bookmarkStart w:id="785" w:name="_Toc532818684"/>
      <w:bookmarkStart w:id="786" w:name="_Toc532820343"/>
      <w:bookmarkStart w:id="787" w:name="_Toc532820861"/>
      <w:bookmarkStart w:id="788" w:name="_Toc532817420"/>
      <w:bookmarkStart w:id="789" w:name="_Toc532818685"/>
      <w:bookmarkStart w:id="790" w:name="_Toc532820344"/>
      <w:bookmarkStart w:id="791" w:name="_Toc532820862"/>
      <w:bookmarkStart w:id="792" w:name="_Toc532817421"/>
      <w:bookmarkStart w:id="793" w:name="_Toc532818686"/>
      <w:bookmarkStart w:id="794" w:name="_Toc532820345"/>
      <w:bookmarkStart w:id="795" w:name="_Toc532820863"/>
      <w:bookmarkStart w:id="796" w:name="_Toc532817422"/>
      <w:bookmarkStart w:id="797" w:name="_Toc532818687"/>
      <w:bookmarkStart w:id="798" w:name="_Toc532820346"/>
      <w:bookmarkStart w:id="799" w:name="_Toc532820864"/>
      <w:bookmarkStart w:id="800" w:name="_Toc532817423"/>
      <w:bookmarkStart w:id="801" w:name="_Toc532818688"/>
      <w:bookmarkStart w:id="802" w:name="_Toc532820347"/>
      <w:bookmarkStart w:id="803" w:name="_Toc532820865"/>
      <w:bookmarkStart w:id="804" w:name="_Toc532817424"/>
      <w:bookmarkStart w:id="805" w:name="_Toc532818689"/>
      <w:bookmarkStart w:id="806" w:name="_Toc532820348"/>
      <w:bookmarkStart w:id="807" w:name="_Toc532820866"/>
      <w:bookmarkStart w:id="808" w:name="_Toc532817425"/>
      <w:bookmarkStart w:id="809" w:name="_Toc532818690"/>
      <w:bookmarkStart w:id="810" w:name="_Toc532820349"/>
      <w:bookmarkStart w:id="811" w:name="_Toc532820867"/>
      <w:bookmarkStart w:id="812" w:name="_Toc532817426"/>
      <w:bookmarkStart w:id="813" w:name="_Toc532818691"/>
      <w:bookmarkStart w:id="814" w:name="_Toc532820350"/>
      <w:bookmarkStart w:id="815" w:name="_Toc532820868"/>
      <w:bookmarkStart w:id="816" w:name="_Toc532817427"/>
      <w:bookmarkStart w:id="817" w:name="_Toc532818692"/>
      <w:bookmarkStart w:id="818" w:name="_Toc532820351"/>
      <w:bookmarkStart w:id="819" w:name="_Toc532820869"/>
      <w:bookmarkStart w:id="820" w:name="_Toc532817428"/>
      <w:bookmarkStart w:id="821" w:name="_Toc532818693"/>
      <w:bookmarkStart w:id="822" w:name="_Toc532820352"/>
      <w:bookmarkStart w:id="823" w:name="_Toc532820870"/>
      <w:bookmarkStart w:id="824" w:name="_Toc532817429"/>
      <w:bookmarkStart w:id="825" w:name="_Toc532818694"/>
      <w:bookmarkStart w:id="826" w:name="_Toc532820353"/>
      <w:bookmarkStart w:id="827" w:name="_Toc532820871"/>
      <w:bookmarkStart w:id="828" w:name="_Toc532817430"/>
      <w:bookmarkStart w:id="829" w:name="_Toc532818695"/>
      <w:bookmarkStart w:id="830" w:name="_Toc532820354"/>
      <w:bookmarkStart w:id="831" w:name="_Toc532820872"/>
      <w:bookmarkStart w:id="832" w:name="_Toc532817431"/>
      <w:bookmarkStart w:id="833" w:name="_Toc532818696"/>
      <w:bookmarkStart w:id="834" w:name="_Toc532820355"/>
      <w:bookmarkStart w:id="835" w:name="_Toc532820873"/>
      <w:bookmarkStart w:id="836" w:name="_Toc532817432"/>
      <w:bookmarkStart w:id="837" w:name="_Toc532818697"/>
      <w:bookmarkStart w:id="838" w:name="_Toc532820356"/>
      <w:bookmarkStart w:id="839" w:name="_Toc532820874"/>
      <w:bookmarkStart w:id="840" w:name="_Toc532817433"/>
      <w:bookmarkStart w:id="841" w:name="_Toc532818698"/>
      <w:bookmarkStart w:id="842" w:name="_Toc532820357"/>
      <w:bookmarkStart w:id="843" w:name="_Toc532820875"/>
      <w:bookmarkStart w:id="844" w:name="_Toc532817434"/>
      <w:bookmarkStart w:id="845" w:name="_Toc532818699"/>
      <w:bookmarkStart w:id="846" w:name="_Toc532820358"/>
      <w:bookmarkStart w:id="847" w:name="_Toc532820876"/>
      <w:bookmarkStart w:id="848" w:name="_Toc532817435"/>
      <w:bookmarkStart w:id="849" w:name="_Toc532818700"/>
      <w:bookmarkStart w:id="850" w:name="_Toc532820359"/>
      <w:bookmarkStart w:id="851" w:name="_Toc532820877"/>
      <w:bookmarkStart w:id="852" w:name="_Toc532817436"/>
      <w:bookmarkStart w:id="853" w:name="_Toc532818701"/>
      <w:bookmarkStart w:id="854" w:name="_Toc532820360"/>
      <w:bookmarkStart w:id="855" w:name="_Toc532820878"/>
      <w:bookmarkStart w:id="856" w:name="_Toc532817437"/>
      <w:bookmarkStart w:id="857" w:name="_Toc532818702"/>
      <w:bookmarkStart w:id="858" w:name="_Toc532820361"/>
      <w:bookmarkStart w:id="859" w:name="_Toc532820879"/>
      <w:bookmarkStart w:id="860" w:name="_Toc532817438"/>
      <w:bookmarkStart w:id="861" w:name="_Toc532818703"/>
      <w:bookmarkStart w:id="862" w:name="_Toc532820362"/>
      <w:bookmarkStart w:id="863" w:name="_Toc532820880"/>
      <w:bookmarkStart w:id="864" w:name="_Toc532817439"/>
      <w:bookmarkStart w:id="865" w:name="_Toc532818704"/>
      <w:bookmarkStart w:id="866" w:name="_Toc532820363"/>
      <w:bookmarkStart w:id="867" w:name="_Toc532820881"/>
      <w:bookmarkStart w:id="868" w:name="_Toc532817440"/>
      <w:bookmarkStart w:id="869" w:name="_Toc532818705"/>
      <w:bookmarkStart w:id="870" w:name="_Toc532820364"/>
      <w:bookmarkStart w:id="871" w:name="_Toc532820882"/>
      <w:bookmarkStart w:id="872" w:name="_Toc532817441"/>
      <w:bookmarkStart w:id="873" w:name="_Toc532818706"/>
      <w:bookmarkStart w:id="874" w:name="_Toc532820365"/>
      <w:bookmarkStart w:id="875" w:name="_Toc532820883"/>
      <w:bookmarkStart w:id="876" w:name="_Toc532817442"/>
      <w:bookmarkStart w:id="877" w:name="_Toc532818707"/>
      <w:bookmarkStart w:id="878" w:name="_Toc532820366"/>
      <w:bookmarkStart w:id="879" w:name="_Toc532820884"/>
      <w:bookmarkStart w:id="880" w:name="_Toc532817443"/>
      <w:bookmarkStart w:id="881" w:name="_Toc532818708"/>
      <w:bookmarkStart w:id="882" w:name="_Toc532820367"/>
      <w:bookmarkStart w:id="883" w:name="_Toc532820885"/>
      <w:bookmarkStart w:id="884" w:name="_Toc532817444"/>
      <w:bookmarkStart w:id="885" w:name="_Toc532818709"/>
      <w:bookmarkStart w:id="886" w:name="_Toc532820368"/>
      <w:bookmarkStart w:id="887" w:name="_Toc532820886"/>
      <w:bookmarkStart w:id="888" w:name="_Toc532817445"/>
      <w:bookmarkStart w:id="889" w:name="_Toc532818710"/>
      <w:bookmarkStart w:id="890" w:name="_Toc532820369"/>
      <w:bookmarkStart w:id="891" w:name="_Toc532820887"/>
      <w:bookmarkStart w:id="892" w:name="_Toc532817446"/>
      <w:bookmarkStart w:id="893" w:name="_Toc532818711"/>
      <w:bookmarkStart w:id="894" w:name="_Toc532820370"/>
      <w:bookmarkStart w:id="895" w:name="_Toc532820888"/>
      <w:bookmarkStart w:id="896" w:name="_Toc532817447"/>
      <w:bookmarkStart w:id="897" w:name="_Toc532818712"/>
      <w:bookmarkStart w:id="898" w:name="_Toc532820371"/>
      <w:bookmarkStart w:id="899" w:name="_Toc532820889"/>
      <w:bookmarkStart w:id="900" w:name="_Toc532817448"/>
      <w:bookmarkStart w:id="901" w:name="_Toc532818713"/>
      <w:bookmarkStart w:id="902" w:name="_Toc532820372"/>
      <w:bookmarkStart w:id="903" w:name="_Toc532820890"/>
      <w:bookmarkStart w:id="904" w:name="_Toc532817449"/>
      <w:bookmarkStart w:id="905" w:name="_Toc532818714"/>
      <w:bookmarkStart w:id="906" w:name="_Toc532820373"/>
      <w:bookmarkStart w:id="907" w:name="_Toc532820891"/>
      <w:bookmarkStart w:id="908" w:name="_Toc532817450"/>
      <w:bookmarkStart w:id="909" w:name="_Toc532818715"/>
      <w:bookmarkStart w:id="910" w:name="_Toc532820374"/>
      <w:bookmarkStart w:id="911" w:name="_Toc532820892"/>
      <w:bookmarkStart w:id="912" w:name="_Toc532817451"/>
      <w:bookmarkStart w:id="913" w:name="_Toc532818716"/>
      <w:bookmarkStart w:id="914" w:name="_Toc532820375"/>
      <w:bookmarkStart w:id="915" w:name="_Toc532820893"/>
      <w:bookmarkStart w:id="916" w:name="_Toc532817452"/>
      <w:bookmarkStart w:id="917" w:name="_Toc532818717"/>
      <w:bookmarkStart w:id="918" w:name="_Toc532820376"/>
      <w:bookmarkStart w:id="919" w:name="_Toc532820894"/>
      <w:bookmarkStart w:id="920" w:name="_Toc532817453"/>
      <w:bookmarkStart w:id="921" w:name="_Toc532818718"/>
      <w:bookmarkStart w:id="922" w:name="_Toc532820377"/>
      <w:bookmarkStart w:id="923" w:name="_Toc532820895"/>
      <w:bookmarkStart w:id="924" w:name="_Toc532817454"/>
      <w:bookmarkStart w:id="925" w:name="_Toc532818719"/>
      <w:bookmarkStart w:id="926" w:name="_Toc532820378"/>
      <w:bookmarkStart w:id="927" w:name="_Toc532820896"/>
      <w:bookmarkStart w:id="928" w:name="_Toc532817455"/>
      <w:bookmarkStart w:id="929" w:name="_Toc532818720"/>
      <w:bookmarkStart w:id="930" w:name="_Toc532820379"/>
      <w:bookmarkStart w:id="931" w:name="_Toc532820897"/>
      <w:bookmarkStart w:id="932" w:name="_Toc532817456"/>
      <w:bookmarkStart w:id="933" w:name="_Toc532818721"/>
      <w:bookmarkStart w:id="934" w:name="_Toc532820380"/>
      <w:bookmarkStart w:id="935" w:name="_Toc532820898"/>
      <w:bookmarkStart w:id="936" w:name="_Toc532817457"/>
      <w:bookmarkStart w:id="937" w:name="_Toc532818722"/>
      <w:bookmarkStart w:id="938" w:name="_Toc532820381"/>
      <w:bookmarkStart w:id="939" w:name="_Toc532820899"/>
      <w:bookmarkStart w:id="940" w:name="_Toc532817458"/>
      <w:bookmarkStart w:id="941" w:name="_Toc532818723"/>
      <w:bookmarkStart w:id="942" w:name="_Toc532820382"/>
      <w:bookmarkStart w:id="943" w:name="_Toc532820900"/>
      <w:bookmarkStart w:id="944" w:name="_Toc532817459"/>
      <w:bookmarkStart w:id="945" w:name="_Toc532818724"/>
      <w:bookmarkStart w:id="946" w:name="_Toc532820383"/>
      <w:bookmarkStart w:id="947" w:name="_Toc532820901"/>
      <w:bookmarkStart w:id="948" w:name="_Toc532817460"/>
      <w:bookmarkStart w:id="949" w:name="_Toc532818725"/>
      <w:bookmarkStart w:id="950" w:name="_Toc532820384"/>
      <w:bookmarkStart w:id="951" w:name="_Toc532820902"/>
      <w:bookmarkStart w:id="952" w:name="_Toc532817461"/>
      <w:bookmarkStart w:id="953" w:name="_Toc532818726"/>
      <w:bookmarkStart w:id="954" w:name="_Toc532820385"/>
      <w:bookmarkStart w:id="955" w:name="_Toc532820903"/>
      <w:bookmarkStart w:id="956" w:name="_Toc532817462"/>
      <w:bookmarkStart w:id="957" w:name="_Toc532818727"/>
      <w:bookmarkStart w:id="958" w:name="_Toc532820386"/>
      <w:bookmarkStart w:id="959" w:name="_Toc532820904"/>
      <w:bookmarkStart w:id="960" w:name="_Toc532817463"/>
      <w:bookmarkStart w:id="961" w:name="_Toc532818728"/>
      <w:bookmarkStart w:id="962" w:name="_Toc532820387"/>
      <w:bookmarkStart w:id="963" w:name="_Toc532820905"/>
      <w:bookmarkStart w:id="964" w:name="_Toc532817464"/>
      <w:bookmarkStart w:id="965" w:name="_Toc532818729"/>
      <w:bookmarkStart w:id="966" w:name="_Toc532820388"/>
      <w:bookmarkStart w:id="967" w:name="_Toc532820906"/>
      <w:bookmarkStart w:id="968" w:name="_Toc532817556"/>
      <w:bookmarkStart w:id="969" w:name="_Toc532818821"/>
      <w:bookmarkStart w:id="970" w:name="_Toc532820480"/>
      <w:bookmarkStart w:id="971" w:name="_Toc532820998"/>
      <w:bookmarkStart w:id="972" w:name="_Toc532817557"/>
      <w:bookmarkStart w:id="973" w:name="_Toc532818822"/>
      <w:bookmarkStart w:id="974" w:name="_Toc532820481"/>
      <w:bookmarkStart w:id="975" w:name="_Toc532820999"/>
      <w:bookmarkStart w:id="976" w:name="_Toc532817558"/>
      <w:bookmarkStart w:id="977" w:name="_Toc532818823"/>
      <w:bookmarkStart w:id="978" w:name="_Toc532820482"/>
      <w:bookmarkStart w:id="979" w:name="_Toc532821000"/>
      <w:bookmarkStart w:id="980" w:name="_Toc119777602"/>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r w:rsidRPr="00A8317D">
        <w:t>I</w:t>
      </w:r>
      <w:r w:rsidR="004D5DD4">
        <w:t>ntroduction</w:t>
      </w:r>
      <w:bookmarkEnd w:id="980"/>
      <w:r w:rsidRPr="00A8317D">
        <w:t xml:space="preserve"> </w:t>
      </w:r>
    </w:p>
    <w:p w14:paraId="04231D2B" w14:textId="0F1A19FF" w:rsidR="000226A1" w:rsidRPr="00A0057D" w:rsidRDefault="000226A1" w:rsidP="00C6445E">
      <w:pPr>
        <w:jc w:val="both"/>
        <w:rPr>
          <w:color w:val="auto"/>
        </w:rPr>
      </w:pPr>
      <w:r w:rsidRPr="00345BE1">
        <w:rPr>
          <w:color w:val="auto"/>
        </w:rPr>
        <w:t xml:space="preserve">The </w:t>
      </w:r>
      <w:r w:rsidR="007F6034" w:rsidRPr="00D8715C">
        <w:rPr>
          <w:i/>
          <w:color w:val="auto"/>
        </w:rPr>
        <w:t>European</w:t>
      </w:r>
      <w:r w:rsidR="007F6034" w:rsidRPr="00A0057D">
        <w:rPr>
          <w:color w:val="auto"/>
        </w:rPr>
        <w:t xml:space="preserve"> </w:t>
      </w:r>
      <w:r w:rsidRPr="00A0057D">
        <w:rPr>
          <w:i/>
          <w:color w:val="auto"/>
        </w:rPr>
        <w:t>Network Code on Emergency &amp; Restoration</w:t>
      </w:r>
      <w:r w:rsidRPr="00A0057D">
        <w:rPr>
          <w:rStyle w:val="FootnoteReference"/>
          <w:color w:val="auto"/>
        </w:rPr>
        <w:footnoteReference w:id="2"/>
      </w:r>
      <w:r w:rsidRPr="00A0057D">
        <w:rPr>
          <w:color w:val="auto"/>
        </w:rPr>
        <w:t xml:space="preserve"> (</w:t>
      </w:r>
      <w:r w:rsidR="003C6529" w:rsidRPr="00A0057D">
        <w:rPr>
          <w:b/>
          <w:i/>
          <w:color w:val="auto"/>
        </w:rPr>
        <w:t>EU NCER</w:t>
      </w:r>
      <w:r w:rsidRPr="00A0057D">
        <w:rPr>
          <w:color w:val="auto"/>
        </w:rPr>
        <w:t>) came into force on 18 December 2017.</w:t>
      </w:r>
    </w:p>
    <w:p w14:paraId="74A4FD82" w14:textId="7AAA6032" w:rsidR="00C6445E" w:rsidRPr="00A0057D" w:rsidRDefault="00E0092F" w:rsidP="000226A1">
      <w:pPr>
        <w:jc w:val="both"/>
        <w:rPr>
          <w:color w:val="auto"/>
        </w:rPr>
      </w:pPr>
      <w:r w:rsidRPr="00A0057D">
        <w:rPr>
          <w:color w:val="auto"/>
        </w:rPr>
        <w:t>Under Article 4</w:t>
      </w:r>
      <w:r w:rsidR="00E95482" w:rsidRPr="00A0057D">
        <w:rPr>
          <w:color w:val="auto"/>
        </w:rPr>
        <w:t>3</w:t>
      </w:r>
      <w:r w:rsidRPr="00A0057D">
        <w:rPr>
          <w:color w:val="auto"/>
        </w:rPr>
        <w:t xml:space="preserve"> of the </w:t>
      </w:r>
      <w:r w:rsidR="00DE5218" w:rsidRPr="00A0057D">
        <w:rPr>
          <w:color w:val="auto"/>
        </w:rPr>
        <w:t xml:space="preserve">EU </w:t>
      </w:r>
      <w:r w:rsidRPr="00A0057D">
        <w:rPr>
          <w:color w:val="auto"/>
        </w:rPr>
        <w:t xml:space="preserve">NCER there is a requirement for </w:t>
      </w:r>
      <w:r w:rsidR="006F730D">
        <w:rPr>
          <w:color w:val="auto"/>
        </w:rPr>
        <w:t>a</w:t>
      </w:r>
      <w:r w:rsidRPr="00A0057D">
        <w:rPr>
          <w:color w:val="auto"/>
        </w:rPr>
        <w:t xml:space="preserve"> TSO</w:t>
      </w:r>
      <w:r w:rsidRPr="005C36D1">
        <w:rPr>
          <w:color w:val="auto"/>
        </w:rPr>
        <w:t xml:space="preserve"> </w:t>
      </w:r>
      <w:r w:rsidR="00D0436B" w:rsidRPr="00F36254">
        <w:rPr>
          <w:color w:val="auto"/>
          <w:highlight w:val="green"/>
        </w:rPr>
        <w:t>(which in GB is NGESO)</w:t>
      </w:r>
      <w:r w:rsidR="00D0436B" w:rsidRPr="00A0057D">
        <w:rPr>
          <w:color w:val="auto"/>
        </w:rPr>
        <w:t xml:space="preserve"> </w:t>
      </w:r>
      <w:r w:rsidR="00C6445E" w:rsidRPr="00A0057D">
        <w:rPr>
          <w:color w:val="auto"/>
        </w:rPr>
        <w:t>in consultation with Distribution System Operators, Significant Grid User’s Defence Service Providers and</w:t>
      </w:r>
      <w:del w:id="981" w:author="Johnson (ESO), Antony" w:date="2023-02-23T18:41:00Z">
        <w:r w:rsidR="00C6445E" w:rsidRPr="00A0057D" w:rsidDel="009F0BBE">
          <w:rPr>
            <w:color w:val="auto"/>
          </w:rPr>
          <w:delText xml:space="preserve"> </w:delText>
        </w:r>
      </w:del>
      <w:ins w:id="982" w:author="Antony Johnson" w:date="2022-11-18T18:17:00Z">
        <w:del w:id="983" w:author="Johnson (ESO), Antony" w:date="2023-02-23T18:41:00Z">
          <w:r w:rsidR="00F744F4" w:rsidDel="009F0BBE">
            <w:rPr>
              <w:color w:val="auto"/>
            </w:rPr>
            <w:delText>GB</w:delText>
          </w:r>
        </w:del>
        <w:r w:rsidR="00F744F4">
          <w:rPr>
            <w:color w:val="auto"/>
          </w:rPr>
          <w:t xml:space="preserve"> </w:t>
        </w:r>
      </w:ins>
      <w:r w:rsidR="00C6445E" w:rsidRPr="00A0057D">
        <w:rPr>
          <w:color w:val="auto"/>
        </w:rPr>
        <w:t>Restoration Service Providers to prepare a Test Plan.</w:t>
      </w:r>
    </w:p>
    <w:p w14:paraId="336657AB" w14:textId="4EB7245A" w:rsidR="00000FFF" w:rsidRPr="00A0057D" w:rsidRDefault="00C6445E" w:rsidP="000226A1">
      <w:pPr>
        <w:jc w:val="both"/>
        <w:rPr>
          <w:color w:val="auto"/>
        </w:rPr>
      </w:pPr>
      <w:r w:rsidRPr="00A0057D">
        <w:rPr>
          <w:color w:val="auto"/>
        </w:rPr>
        <w:t xml:space="preserve">The purpose of this document is to define how the Test Plan is implemented in </w:t>
      </w:r>
      <w:r w:rsidR="0048476E" w:rsidRPr="00A0057D">
        <w:rPr>
          <w:color w:val="auto"/>
        </w:rPr>
        <w:t>Great Britain (</w:t>
      </w:r>
      <w:r w:rsidRPr="00A0057D">
        <w:rPr>
          <w:color w:val="auto"/>
        </w:rPr>
        <w:t>GB</w:t>
      </w:r>
      <w:r w:rsidR="0048476E" w:rsidRPr="00A0057D">
        <w:rPr>
          <w:color w:val="auto"/>
        </w:rPr>
        <w:t>)</w:t>
      </w:r>
      <w:r w:rsidRPr="00A0057D">
        <w:rPr>
          <w:color w:val="auto"/>
        </w:rPr>
        <w:t xml:space="preserve"> </w:t>
      </w:r>
      <w:r w:rsidR="00141869" w:rsidRPr="00A0057D">
        <w:rPr>
          <w:color w:val="auto"/>
        </w:rPr>
        <w:t>and</w:t>
      </w:r>
      <w:r w:rsidRPr="00A0057D">
        <w:rPr>
          <w:color w:val="auto"/>
        </w:rPr>
        <w:t xml:space="preserve"> the relationship with other GB documents such as the System Defence Plan, the System Restoration </w:t>
      </w:r>
      <w:proofErr w:type="gramStart"/>
      <w:r w:rsidRPr="00A0057D">
        <w:rPr>
          <w:color w:val="auto"/>
        </w:rPr>
        <w:t>Plan</w:t>
      </w:r>
      <w:proofErr w:type="gramEnd"/>
      <w:r w:rsidRPr="00A0057D">
        <w:rPr>
          <w:color w:val="auto"/>
        </w:rPr>
        <w:t xml:space="preserve"> and the Grid Code.</w:t>
      </w:r>
    </w:p>
    <w:p w14:paraId="53E2F245" w14:textId="534D51E1" w:rsidR="000226A1" w:rsidRPr="00F00271" w:rsidRDefault="000226A1" w:rsidP="00C6445E">
      <w:pPr>
        <w:jc w:val="both"/>
        <w:rPr>
          <w:color w:val="auto"/>
        </w:rPr>
      </w:pPr>
      <w:r w:rsidRPr="00F36254">
        <w:rPr>
          <w:color w:val="auto"/>
          <w:highlight w:val="green"/>
        </w:rPr>
        <w:t xml:space="preserve">This </w:t>
      </w:r>
      <w:r w:rsidR="00C6445E" w:rsidRPr="00F36254">
        <w:rPr>
          <w:color w:val="auto"/>
          <w:highlight w:val="green"/>
        </w:rPr>
        <w:t xml:space="preserve">Test </w:t>
      </w:r>
      <w:r w:rsidRPr="00F36254">
        <w:rPr>
          <w:color w:val="auto"/>
          <w:highlight w:val="green"/>
        </w:rPr>
        <w:t xml:space="preserve">Plan is not intended to replace any provisions </w:t>
      </w:r>
      <w:r w:rsidR="00F00271" w:rsidRPr="00F36254">
        <w:rPr>
          <w:color w:val="auto"/>
          <w:highlight w:val="green"/>
        </w:rPr>
        <w:t xml:space="preserve">or testing requirements </w:t>
      </w:r>
      <w:r w:rsidRPr="00F36254">
        <w:rPr>
          <w:color w:val="auto"/>
          <w:highlight w:val="green"/>
        </w:rPr>
        <w:t xml:space="preserve">currently </w:t>
      </w:r>
      <w:r w:rsidR="00C6445E" w:rsidRPr="00F36254">
        <w:rPr>
          <w:color w:val="auto"/>
          <w:highlight w:val="green"/>
        </w:rPr>
        <w:t>or proposed</w:t>
      </w:r>
      <w:r w:rsidRPr="00F36254">
        <w:rPr>
          <w:color w:val="auto"/>
          <w:highlight w:val="green"/>
        </w:rPr>
        <w:t xml:space="preserve"> in the GB Code</w:t>
      </w:r>
      <w:r w:rsidR="00C6445E" w:rsidRPr="00F36254">
        <w:rPr>
          <w:color w:val="auto"/>
          <w:highlight w:val="green"/>
        </w:rPr>
        <w:t>s</w:t>
      </w:r>
      <w:r w:rsidR="00C262AE" w:rsidRPr="00F36254">
        <w:rPr>
          <w:color w:val="auto"/>
          <w:highlight w:val="green"/>
        </w:rPr>
        <w:t>.</w:t>
      </w:r>
      <w:r w:rsidR="00370E07" w:rsidRPr="00F36254">
        <w:rPr>
          <w:color w:val="auto"/>
          <w:highlight w:val="green"/>
        </w:rPr>
        <w:t xml:space="preserve">  All the provisions contained within this Test Plan are already described in the GB industry codes (</w:t>
      </w:r>
      <w:proofErr w:type="gramStart"/>
      <w:r w:rsidR="00370E07" w:rsidRPr="00F36254">
        <w:rPr>
          <w:color w:val="auto"/>
          <w:highlight w:val="green"/>
        </w:rPr>
        <w:t>e.g.</w:t>
      </w:r>
      <w:proofErr w:type="gramEnd"/>
      <w:r w:rsidR="00370E07" w:rsidRPr="00F36254">
        <w:rPr>
          <w:color w:val="auto"/>
          <w:highlight w:val="green"/>
        </w:rPr>
        <w:t xml:space="preserve"> Grid Code, CUSC, STC, etc.) and therefore obligations specified upon parties be they User’s or Transmission Licensees will be specified in the industry codes and not this Test Plan.  Where there are new mandatory requirements for GB Parties then these will be included in the relevant GB Codes as appropriate and subject to the full governance process.  For the avoidance of doubt, the mandatory requirements placed on parties are defined in the industry codes through the industry code governance process and not through this Test Plan.  The governance of this Test Plan will be managed through GC16 of the Grid Code General Conditions which provides for a governance framework </w:t>
      </w:r>
      <w:proofErr w:type="gramStart"/>
      <w:r w:rsidR="00370E07" w:rsidRPr="00F36254">
        <w:rPr>
          <w:color w:val="auto"/>
          <w:highlight w:val="green"/>
        </w:rPr>
        <w:t>similar to</w:t>
      </w:r>
      <w:proofErr w:type="gramEnd"/>
      <w:r w:rsidR="00370E07" w:rsidRPr="00F36254">
        <w:rPr>
          <w:color w:val="auto"/>
          <w:highlight w:val="green"/>
        </w:rPr>
        <w:t xml:space="preserve"> that of the Relevant Electrical Standards.</w:t>
      </w:r>
    </w:p>
    <w:p w14:paraId="3CE1000E" w14:textId="576A0BC6" w:rsidR="000226A1" w:rsidRPr="00A8317D" w:rsidRDefault="00A914DA" w:rsidP="00D81794">
      <w:pPr>
        <w:pStyle w:val="Heading1"/>
        <w:rPr>
          <w:sz w:val="24"/>
          <w:szCs w:val="24"/>
        </w:rPr>
      </w:pPr>
      <w:bookmarkStart w:id="984" w:name="_Toc24975033"/>
      <w:bookmarkStart w:id="985" w:name="_Toc119777603"/>
      <w:r w:rsidRPr="00A8317D">
        <w:t>R</w:t>
      </w:r>
      <w:r w:rsidR="00241CFE" w:rsidRPr="00A8317D">
        <w:t>EQUIREMENTS OF THE TEST PLAN</w:t>
      </w:r>
      <w:bookmarkEnd w:id="984"/>
      <w:bookmarkEnd w:id="985"/>
      <w:r w:rsidR="000226A1" w:rsidRPr="00A8317D">
        <w:rPr>
          <w:sz w:val="24"/>
          <w:szCs w:val="24"/>
        </w:rPr>
        <w:t xml:space="preserve"> </w:t>
      </w:r>
    </w:p>
    <w:p w14:paraId="680F2CAD" w14:textId="03C18BB3" w:rsidR="00DE5218" w:rsidRPr="00A0057D" w:rsidRDefault="00A914DA" w:rsidP="00A914DA">
      <w:pPr>
        <w:jc w:val="both"/>
        <w:rPr>
          <w:color w:val="auto"/>
        </w:rPr>
      </w:pPr>
      <w:r w:rsidRPr="00A0057D">
        <w:rPr>
          <w:color w:val="auto"/>
        </w:rPr>
        <w:t xml:space="preserve">Article 43 of the EU NCER </w:t>
      </w:r>
      <w:r w:rsidR="00DE5218" w:rsidRPr="00A0057D">
        <w:rPr>
          <w:color w:val="auto"/>
        </w:rPr>
        <w:t>is reproduced below</w:t>
      </w:r>
      <w:r w:rsidR="0048476E" w:rsidRPr="00A0057D">
        <w:rPr>
          <w:color w:val="auto"/>
        </w:rPr>
        <w:t>,</w:t>
      </w:r>
      <w:r w:rsidR="00DE5218" w:rsidRPr="00A0057D">
        <w:rPr>
          <w:color w:val="auto"/>
        </w:rPr>
        <w:t xml:space="preserve"> which defines the General Principles of the Test Plan.</w:t>
      </w:r>
    </w:p>
    <w:p w14:paraId="09CBDB75" w14:textId="0B4A1C76" w:rsidR="00116AEB" w:rsidRPr="00A0057D" w:rsidRDefault="00116AEB" w:rsidP="00A0057D">
      <w:pPr>
        <w:ind w:left="709" w:hanging="709"/>
        <w:jc w:val="both"/>
        <w:rPr>
          <w:color w:val="auto"/>
        </w:rPr>
      </w:pPr>
      <w:r w:rsidRPr="00A0057D">
        <w:rPr>
          <w:color w:val="auto"/>
        </w:rPr>
        <w:t xml:space="preserve">1. </w:t>
      </w:r>
      <w:r w:rsidRPr="00A0057D">
        <w:rPr>
          <w:color w:val="auto"/>
        </w:rPr>
        <w:tab/>
      </w:r>
      <w:r w:rsidRPr="00A0057D">
        <w:rPr>
          <w:i/>
          <w:color w:val="auto"/>
        </w:rPr>
        <w:t xml:space="preserve">Each TSO shall periodically assess the proper functioning of all </w:t>
      </w:r>
      <w:r w:rsidRPr="00A0057D">
        <w:rPr>
          <w:i/>
          <w:color w:val="auto"/>
        </w:rPr>
        <w:tab/>
        <w:t>equipment and capabilities considered in the system defence plan and the restoration plan.</w:t>
      </w:r>
      <w:r w:rsidR="00E73D96" w:rsidRPr="00A0057D">
        <w:rPr>
          <w:i/>
          <w:color w:val="auto"/>
        </w:rPr>
        <w:t xml:space="preserve"> </w:t>
      </w:r>
      <w:r w:rsidRPr="00F00271">
        <w:rPr>
          <w:i/>
          <w:iCs/>
          <w:color w:val="auto"/>
        </w:rPr>
        <w:t xml:space="preserve"> </w:t>
      </w:r>
      <w:r w:rsidRPr="00A0057D">
        <w:rPr>
          <w:i/>
          <w:color w:val="auto"/>
        </w:rPr>
        <w:t>To this end, each TSO shall periodically verify the compliance of such equipment and capabilities, in accordance with paragraph 2 and with Article 41(2) of Regulation (EU) 2016/631, Article 35(2) of Regulation (EU) 2016/1388 and Article 69(1) and (2) of Regulation (EU) 2016/1447.</w:t>
      </w:r>
    </w:p>
    <w:p w14:paraId="360901E7" w14:textId="6C81E314" w:rsidR="00116AEB" w:rsidRPr="00A0057D" w:rsidRDefault="00116AEB" w:rsidP="00A0057D">
      <w:pPr>
        <w:ind w:left="709" w:hanging="709"/>
        <w:jc w:val="both"/>
        <w:rPr>
          <w:color w:val="auto"/>
        </w:rPr>
      </w:pPr>
      <w:r w:rsidRPr="00A0057D">
        <w:rPr>
          <w:color w:val="auto"/>
        </w:rPr>
        <w:t xml:space="preserve">2. </w:t>
      </w:r>
      <w:r w:rsidRPr="00A0057D">
        <w:rPr>
          <w:color w:val="auto"/>
        </w:rPr>
        <w:tab/>
      </w:r>
      <w:r w:rsidRPr="00A0057D">
        <w:rPr>
          <w:i/>
          <w:color w:val="auto"/>
        </w:rPr>
        <w:t>By 18 December 2019</w:t>
      </w:r>
      <w:r w:rsidR="007A331E" w:rsidRPr="00D85DAE">
        <w:rPr>
          <w:i/>
          <w:iCs/>
          <w:color w:val="auto"/>
        </w:rPr>
        <w:t>,</w:t>
      </w:r>
      <w:r w:rsidRPr="00A0057D">
        <w:rPr>
          <w:i/>
          <w:color w:val="auto"/>
        </w:rPr>
        <w:t xml:space="preserve"> each TSO shall define a test plan in consultation with the DSOs, the SGUs identified pursuant to Articles 11(4) and 23(4), the defence service providers and the restoration service providers.</w:t>
      </w:r>
      <w:r w:rsidR="00E73D96" w:rsidRPr="00A0057D">
        <w:rPr>
          <w:i/>
          <w:color w:val="auto"/>
        </w:rPr>
        <w:t xml:space="preserve"> </w:t>
      </w:r>
      <w:r w:rsidRPr="00D85DAE">
        <w:rPr>
          <w:i/>
          <w:iCs/>
          <w:color w:val="auto"/>
        </w:rPr>
        <w:t xml:space="preserve"> </w:t>
      </w:r>
      <w:r w:rsidRPr="00A0057D">
        <w:rPr>
          <w:i/>
          <w:color w:val="auto"/>
        </w:rPr>
        <w:t xml:space="preserve">The test plan shall identify the equipment and capabilities relevant for the system defence plan and the restoration plan that </w:t>
      </w:r>
      <w:proofErr w:type="gramStart"/>
      <w:r w:rsidRPr="00A0057D">
        <w:rPr>
          <w:i/>
          <w:color w:val="auto"/>
        </w:rPr>
        <w:t>have to</w:t>
      </w:r>
      <w:proofErr w:type="gramEnd"/>
      <w:r w:rsidRPr="00A0057D">
        <w:rPr>
          <w:i/>
          <w:color w:val="auto"/>
        </w:rPr>
        <w:t xml:space="preserve"> be tested.</w:t>
      </w:r>
    </w:p>
    <w:p w14:paraId="28E637FF" w14:textId="2A0C15D1" w:rsidR="00116AEB" w:rsidRPr="00A0057D" w:rsidRDefault="00116AEB" w:rsidP="00A0057D">
      <w:pPr>
        <w:ind w:left="709" w:hanging="709"/>
        <w:jc w:val="both"/>
        <w:rPr>
          <w:color w:val="auto"/>
        </w:rPr>
      </w:pPr>
      <w:r w:rsidRPr="00A0057D">
        <w:rPr>
          <w:color w:val="auto"/>
        </w:rPr>
        <w:t xml:space="preserve">3. </w:t>
      </w:r>
      <w:r w:rsidRPr="00A0057D">
        <w:rPr>
          <w:color w:val="auto"/>
        </w:rPr>
        <w:tab/>
      </w:r>
      <w:r w:rsidRPr="00A0057D">
        <w:rPr>
          <w:i/>
          <w:color w:val="auto"/>
        </w:rPr>
        <w:t>The test plan shall include the periodicity and conditions of the tests, following the minimum requirements outlined in Articles 44 to 47. The test plan shall follow the methodology laid down in Regulation (EU) 2016/631 Regulation (EU) 2016/1388 and Regulation (EU) 2016/1447</w:t>
      </w:r>
      <w:r w:rsidRPr="00A0057D">
        <w:rPr>
          <w:i/>
          <w:color w:val="auto"/>
        </w:rPr>
        <w:tab/>
        <w:t xml:space="preserve">for the corresponding tested capability. </w:t>
      </w:r>
      <w:r w:rsidR="00E73D96">
        <w:rPr>
          <w:i/>
          <w:iCs/>
          <w:color w:val="auto"/>
        </w:rPr>
        <w:t xml:space="preserve"> </w:t>
      </w:r>
      <w:r w:rsidRPr="00A0057D">
        <w:rPr>
          <w:i/>
          <w:color w:val="auto"/>
        </w:rPr>
        <w:t xml:space="preserve">For SGUs that are not subject </w:t>
      </w:r>
      <w:r w:rsidRPr="00A0057D">
        <w:rPr>
          <w:i/>
          <w:color w:val="auto"/>
        </w:rPr>
        <w:lastRenderedPageBreak/>
        <w:t>to Regulation (EU) 2016/631, Regulation (EU) 2016/1388 and</w:t>
      </w:r>
      <w:r w:rsidRPr="00A0057D">
        <w:rPr>
          <w:i/>
          <w:color w:val="auto"/>
        </w:rPr>
        <w:tab/>
        <w:t>Regulation (EU) 2016/1447, the test plan shall follow the provisions of national law.</w:t>
      </w:r>
      <w:r w:rsidRPr="00A0057D">
        <w:rPr>
          <w:color w:val="auto"/>
        </w:rPr>
        <w:t xml:space="preserve"> </w:t>
      </w:r>
    </w:p>
    <w:p w14:paraId="1472D1E3" w14:textId="4B4735D0" w:rsidR="00116AEB" w:rsidRPr="00A0057D" w:rsidRDefault="00116AEB" w:rsidP="00A0057D">
      <w:pPr>
        <w:ind w:left="709" w:hanging="709"/>
        <w:jc w:val="both"/>
        <w:rPr>
          <w:color w:val="auto"/>
        </w:rPr>
      </w:pPr>
      <w:r w:rsidRPr="00A0057D">
        <w:rPr>
          <w:color w:val="auto"/>
        </w:rPr>
        <w:t xml:space="preserve">4. </w:t>
      </w:r>
      <w:r w:rsidRPr="00A0057D">
        <w:rPr>
          <w:color w:val="auto"/>
        </w:rPr>
        <w:tab/>
      </w:r>
      <w:r w:rsidRPr="00A0057D">
        <w:rPr>
          <w:i/>
          <w:color w:val="auto"/>
        </w:rPr>
        <w:t>Each TSO, DSO, SGU, defence service provider and restoration service provider shall not endanger the operational security of the transmission system and of the interconnected transmission system during the test. The test shall be conducted in a way that minimises the</w:t>
      </w:r>
      <w:r w:rsidR="00B572A4" w:rsidRPr="00A0057D">
        <w:rPr>
          <w:i/>
          <w:color w:val="auto"/>
        </w:rPr>
        <w:t xml:space="preserve"> impact</w:t>
      </w:r>
      <w:r w:rsidRPr="00A0057D">
        <w:rPr>
          <w:i/>
          <w:color w:val="auto"/>
        </w:rPr>
        <w:t xml:space="preserve"> on system users.</w:t>
      </w:r>
    </w:p>
    <w:p w14:paraId="6AB324D6" w14:textId="556E3630" w:rsidR="00116AEB" w:rsidRPr="00A0057D" w:rsidRDefault="00116AEB" w:rsidP="00A0057D">
      <w:pPr>
        <w:ind w:left="709" w:hanging="709"/>
        <w:jc w:val="both"/>
        <w:rPr>
          <w:color w:val="auto"/>
        </w:rPr>
      </w:pPr>
      <w:r w:rsidRPr="00A0057D">
        <w:rPr>
          <w:color w:val="auto"/>
        </w:rPr>
        <w:t xml:space="preserve">5. </w:t>
      </w:r>
      <w:r w:rsidRPr="00A0057D">
        <w:rPr>
          <w:color w:val="auto"/>
        </w:rPr>
        <w:tab/>
      </w:r>
      <w:r w:rsidRPr="00A0057D">
        <w:rPr>
          <w:i/>
          <w:color w:val="auto"/>
        </w:rPr>
        <w:t xml:space="preserve">The test is deemed to be successful when it fulfils the conditions established by the relevant system operator pursuant to paragraph 3. </w:t>
      </w:r>
      <w:proofErr w:type="gramStart"/>
      <w:r w:rsidRPr="00A0057D">
        <w:rPr>
          <w:i/>
          <w:color w:val="auto"/>
        </w:rPr>
        <w:t>As long as</w:t>
      </w:r>
      <w:proofErr w:type="gramEnd"/>
      <w:r w:rsidRPr="00A0057D">
        <w:rPr>
          <w:i/>
          <w:color w:val="auto"/>
        </w:rPr>
        <w:t xml:space="preserve"> a test fails to fulfil these criteria, the TSO, DSO,</w:t>
      </w:r>
      <w:ins w:id="986" w:author="Johnson (ESO), Antony" w:date="2023-03-02T17:28:00Z">
        <w:r w:rsidR="00F26BE7">
          <w:rPr>
            <w:i/>
            <w:color w:val="auto"/>
          </w:rPr>
          <w:t xml:space="preserve"> </w:t>
        </w:r>
      </w:ins>
      <w:del w:id="987" w:author="Johnson (ESO), Antony" w:date="2023-03-02T17:28:00Z">
        <w:r w:rsidRPr="00A0057D" w:rsidDel="00F26BE7">
          <w:rPr>
            <w:i/>
            <w:color w:val="auto"/>
          </w:rPr>
          <w:delText xml:space="preserve"> </w:delText>
        </w:r>
      </w:del>
      <w:r w:rsidRPr="00A0057D">
        <w:rPr>
          <w:i/>
          <w:color w:val="auto"/>
        </w:rPr>
        <w:t>SGU, defence service provider and restoration service provider shall repeat the test.</w:t>
      </w:r>
    </w:p>
    <w:p w14:paraId="428FEFD6" w14:textId="321FD0D7" w:rsidR="003A17F9" w:rsidRPr="00A8317D" w:rsidRDefault="003A17F9" w:rsidP="003A17F9">
      <w:pPr>
        <w:pStyle w:val="Heading1"/>
        <w:rPr>
          <w:sz w:val="24"/>
          <w:szCs w:val="24"/>
        </w:rPr>
      </w:pPr>
      <w:bookmarkStart w:id="988" w:name="_Toc119777604"/>
      <w:r w:rsidRPr="00A8317D">
        <w:t>A</w:t>
      </w:r>
      <w:r w:rsidR="0051585A">
        <w:t>pplication</w:t>
      </w:r>
      <w:bookmarkEnd w:id="988"/>
      <w:r w:rsidRPr="00A8317D">
        <w:rPr>
          <w:sz w:val="24"/>
          <w:szCs w:val="24"/>
        </w:rPr>
        <w:t xml:space="preserve"> </w:t>
      </w:r>
    </w:p>
    <w:p w14:paraId="4102CAF2" w14:textId="2B01985D" w:rsidR="00E36B47" w:rsidRPr="00A0057D" w:rsidRDefault="003A17F9" w:rsidP="00E36B47">
      <w:pPr>
        <w:jc w:val="both"/>
        <w:rPr>
          <w:color w:val="auto"/>
        </w:rPr>
      </w:pPr>
      <w:r w:rsidRPr="00A0057D">
        <w:rPr>
          <w:color w:val="auto"/>
        </w:rPr>
        <w:t>In GB</w:t>
      </w:r>
      <w:r w:rsidR="00F637BE" w:rsidRPr="00A0057D">
        <w:rPr>
          <w:color w:val="auto"/>
        </w:rPr>
        <w:t>,</w:t>
      </w:r>
      <w:r w:rsidRPr="00A0057D">
        <w:rPr>
          <w:color w:val="auto"/>
        </w:rPr>
        <w:t xml:space="preserve"> </w:t>
      </w:r>
      <w:r w:rsidR="00F637BE" w:rsidRPr="00A0057D">
        <w:rPr>
          <w:color w:val="auto"/>
        </w:rPr>
        <w:t xml:space="preserve">the parties within scope of the EU NCER are defined in Appendix A of the System Defence Plan and System </w:t>
      </w:r>
      <w:r w:rsidR="00542B6A" w:rsidRPr="00A0057D">
        <w:rPr>
          <w:color w:val="auto"/>
        </w:rPr>
        <w:t>Restoration</w:t>
      </w:r>
      <w:r w:rsidR="00F637BE" w:rsidRPr="00A0057D">
        <w:rPr>
          <w:color w:val="auto"/>
        </w:rPr>
        <w:t xml:space="preserve"> Plan.  In summary this extends to CUSC Parties</w:t>
      </w:r>
      <w:r w:rsidR="00F51BB3" w:rsidRPr="00E20A3B">
        <w:rPr>
          <w:color w:val="auto"/>
        </w:rPr>
        <w:t xml:space="preserve"> </w:t>
      </w:r>
      <w:r w:rsidR="00F51BB3" w:rsidRPr="00F36254">
        <w:rPr>
          <w:color w:val="auto"/>
          <w:highlight w:val="green"/>
        </w:rPr>
        <w:t xml:space="preserve">and Non-CUSC Parties who have </w:t>
      </w:r>
      <w:r w:rsidR="00370E07" w:rsidRPr="00F36254">
        <w:rPr>
          <w:color w:val="auto"/>
          <w:highlight w:val="green"/>
        </w:rPr>
        <w:t>a</w:t>
      </w:r>
      <w:r w:rsidR="00F51BB3" w:rsidRPr="00F36254">
        <w:rPr>
          <w:color w:val="auto"/>
          <w:highlight w:val="green"/>
        </w:rPr>
        <w:t xml:space="preserve"> contract with NGESO to provide a De</w:t>
      </w:r>
      <w:r w:rsidR="005F64D0" w:rsidRPr="00F36254">
        <w:rPr>
          <w:color w:val="auto"/>
          <w:highlight w:val="green"/>
        </w:rPr>
        <w:t>fence Service or a Restoration Service</w:t>
      </w:r>
      <w:r w:rsidR="00E20A3B" w:rsidRPr="00E20A3B">
        <w:rPr>
          <w:color w:val="auto"/>
        </w:rPr>
        <w:t>.</w:t>
      </w:r>
    </w:p>
    <w:p w14:paraId="51897768" w14:textId="191A7DCD" w:rsidR="00E36B47" w:rsidRPr="00E36B47" w:rsidRDefault="00113EA7" w:rsidP="00E36B47">
      <w:pPr>
        <w:jc w:val="both"/>
        <w:rPr>
          <w:color w:val="auto"/>
        </w:rPr>
      </w:pPr>
      <w:r w:rsidRPr="00F36254">
        <w:rPr>
          <w:color w:val="auto"/>
          <w:highlight w:val="green"/>
        </w:rPr>
        <w:t xml:space="preserve">Although the UK has departed from the EU, </w:t>
      </w:r>
      <w:proofErr w:type="gramStart"/>
      <w:r w:rsidRPr="00F36254">
        <w:rPr>
          <w:color w:val="auto"/>
          <w:highlight w:val="green"/>
        </w:rPr>
        <w:t>the majority of</w:t>
      </w:r>
      <w:proofErr w:type="gramEnd"/>
      <w:r w:rsidRPr="00F36254">
        <w:rPr>
          <w:color w:val="auto"/>
          <w:highlight w:val="green"/>
        </w:rPr>
        <w:t xml:space="preserve"> the requirements in the EU NCER have been retained in GB law via Statutory Instrument (SI 533 2019).  Therefore, unless provided for by exception in SI 533 2019, the requirements of the EU NCER will apply unchanged</w:t>
      </w:r>
      <w:r w:rsidRPr="00E36B47">
        <w:rPr>
          <w:color w:val="auto"/>
        </w:rPr>
        <w:t>.</w:t>
      </w:r>
    </w:p>
    <w:p w14:paraId="248990E5" w14:textId="23528E38" w:rsidR="000226A1" w:rsidRPr="00A60D64" w:rsidRDefault="00241CFE" w:rsidP="00D81794">
      <w:pPr>
        <w:pStyle w:val="Heading1"/>
      </w:pPr>
      <w:bookmarkStart w:id="989" w:name="_Toc119777605"/>
      <w:r w:rsidRPr="00A60D64">
        <w:t>I</w:t>
      </w:r>
      <w:r w:rsidR="002B5088">
        <w:t>mplementation of the Test Plan in GB</w:t>
      </w:r>
      <w:bookmarkEnd w:id="989"/>
    </w:p>
    <w:p w14:paraId="3EA1AA1E" w14:textId="50D3BDDA" w:rsidR="000226A1" w:rsidRPr="00A8317D" w:rsidRDefault="00263720" w:rsidP="00263720">
      <w:pPr>
        <w:pStyle w:val="Heading2"/>
      </w:pPr>
      <w:bookmarkStart w:id="990" w:name="_Toc24975036"/>
      <w:bookmarkStart w:id="991" w:name="_Toc119777606"/>
      <w:r w:rsidRPr="00A8317D">
        <w:t>Assessment and Compliance</w:t>
      </w:r>
      <w:bookmarkEnd w:id="990"/>
      <w:bookmarkEnd w:id="991"/>
    </w:p>
    <w:p w14:paraId="6286245B" w14:textId="5BAA2ED7" w:rsidR="000226A1" w:rsidRPr="00A0057D" w:rsidRDefault="006E4D3E" w:rsidP="00FB3F1E">
      <w:pPr>
        <w:ind w:left="720" w:hanging="720"/>
        <w:jc w:val="both"/>
      </w:pPr>
      <w:r>
        <w:rPr>
          <w:color w:val="auto"/>
        </w:rPr>
        <w:t>5</w:t>
      </w:r>
      <w:r w:rsidR="000226A1" w:rsidRPr="00A0057D">
        <w:rPr>
          <w:color w:val="auto"/>
        </w:rPr>
        <w:t>.1.1</w:t>
      </w:r>
      <w:r w:rsidR="000226A1" w:rsidRPr="00A0057D">
        <w:rPr>
          <w:color w:val="auto"/>
        </w:rPr>
        <w:tab/>
      </w:r>
      <w:r w:rsidR="00263720" w:rsidRPr="00A0057D">
        <w:rPr>
          <w:color w:val="auto"/>
        </w:rPr>
        <w:t>Article 43(1) states “</w:t>
      </w:r>
      <w:r w:rsidR="00116AEB" w:rsidRPr="00A0057D">
        <w:rPr>
          <w:i/>
          <w:color w:val="auto"/>
        </w:rPr>
        <w:t xml:space="preserve">Each TSO shall periodically assess the proper functioning of all equipment and capabilities considered in the System Defence Plan and the Restoration Plan. </w:t>
      </w:r>
      <w:r w:rsidR="00E73D96">
        <w:rPr>
          <w:i/>
          <w:iCs/>
          <w:color w:val="auto"/>
        </w:rPr>
        <w:t xml:space="preserve"> </w:t>
      </w:r>
      <w:r w:rsidR="00116AEB" w:rsidRPr="00A0057D">
        <w:rPr>
          <w:i/>
          <w:color w:val="auto"/>
        </w:rPr>
        <w:t xml:space="preserve">To this end, each TSO shall periodically verify the compliance of such equipment and capabilities, in accordance with paragraph 2 and with Article 41(2) of Regulation (EU) 2016/631, Article 35(2) of Regulation (EU) 2016/1388 and Article 69(1) and (2) of </w:t>
      </w:r>
      <w:r w:rsidR="00116AEB" w:rsidRPr="00A0057D">
        <w:rPr>
          <w:i/>
          <w:color w:val="auto"/>
        </w:rPr>
        <w:tab/>
        <w:t>Regulation (EU) 2016/1447</w:t>
      </w:r>
      <w:r w:rsidR="00116AEB" w:rsidRPr="00CA6125">
        <w:rPr>
          <w:i/>
          <w:iCs/>
          <w:color w:val="auto"/>
        </w:rPr>
        <w:t>”</w:t>
      </w:r>
      <w:r w:rsidR="00E73D96">
        <w:rPr>
          <w:i/>
          <w:iCs/>
          <w:color w:val="auto"/>
        </w:rPr>
        <w:t>.</w:t>
      </w:r>
    </w:p>
    <w:p w14:paraId="226FF57A" w14:textId="0A812D33" w:rsidR="000226A1" w:rsidRPr="00A0057D" w:rsidRDefault="006E4D3E" w:rsidP="00FB3F1E">
      <w:pPr>
        <w:ind w:left="720" w:hanging="720"/>
        <w:jc w:val="both"/>
        <w:rPr>
          <w:color w:val="auto"/>
        </w:rPr>
      </w:pPr>
      <w:r>
        <w:rPr>
          <w:color w:val="auto"/>
        </w:rPr>
        <w:t>5</w:t>
      </w:r>
      <w:r w:rsidR="000226A1" w:rsidRPr="00A0057D">
        <w:rPr>
          <w:color w:val="auto"/>
        </w:rPr>
        <w:t>.1.2</w:t>
      </w:r>
      <w:r w:rsidR="000226A1" w:rsidRPr="00A0057D">
        <w:rPr>
          <w:color w:val="auto"/>
        </w:rPr>
        <w:tab/>
      </w:r>
      <w:r w:rsidR="00FD2D4E" w:rsidRPr="00F36254">
        <w:rPr>
          <w:color w:val="auto"/>
          <w:highlight w:val="green"/>
        </w:rPr>
        <w:t>NG</w:t>
      </w:r>
      <w:r w:rsidR="00263720" w:rsidRPr="00F36254">
        <w:rPr>
          <w:color w:val="auto"/>
          <w:highlight w:val="green"/>
        </w:rPr>
        <w:t>ESO</w:t>
      </w:r>
      <w:r w:rsidR="00263720" w:rsidRPr="00A0057D">
        <w:rPr>
          <w:color w:val="auto"/>
        </w:rPr>
        <w:t xml:space="preserve"> has prepared System Defence and System Restoration </w:t>
      </w:r>
      <w:r w:rsidR="00263720" w:rsidRPr="00CA6125">
        <w:rPr>
          <w:color w:val="auto"/>
        </w:rPr>
        <w:t>Plan</w:t>
      </w:r>
      <w:r w:rsidR="00463EED">
        <w:rPr>
          <w:color w:val="auto"/>
        </w:rPr>
        <w:t>s</w:t>
      </w:r>
      <w:r w:rsidR="00CA6125" w:rsidRPr="00CA6125">
        <w:rPr>
          <w:color w:val="auto"/>
        </w:rPr>
        <w:t>.</w:t>
      </w:r>
      <w:r w:rsidR="00370E07">
        <w:rPr>
          <w:color w:val="auto"/>
        </w:rPr>
        <w:t xml:space="preserve"> </w:t>
      </w:r>
      <w:r w:rsidR="00CA6125" w:rsidRPr="00CA6125">
        <w:rPr>
          <w:color w:val="auto"/>
        </w:rPr>
        <w:t xml:space="preserve"> </w:t>
      </w:r>
      <w:r w:rsidR="006C07C9" w:rsidRPr="00CA6125">
        <w:rPr>
          <w:color w:val="auto"/>
        </w:rPr>
        <w:t>T</w:t>
      </w:r>
      <w:r w:rsidR="00D262A4" w:rsidRPr="00CA6125">
        <w:rPr>
          <w:color w:val="auto"/>
        </w:rPr>
        <w:t>hese</w:t>
      </w:r>
      <w:r w:rsidR="00D262A4" w:rsidRPr="00A0057D">
        <w:rPr>
          <w:color w:val="auto"/>
        </w:rPr>
        <w:t xml:space="preserve"> documents</w:t>
      </w:r>
      <w:r w:rsidR="001E6751" w:rsidRPr="00A0057D">
        <w:rPr>
          <w:color w:val="auto"/>
        </w:rPr>
        <w:t xml:space="preserve"> </w:t>
      </w:r>
      <w:r w:rsidR="006C07C9" w:rsidRPr="00CA6125">
        <w:rPr>
          <w:color w:val="auto"/>
        </w:rPr>
        <w:t>are</w:t>
      </w:r>
      <w:r w:rsidR="001E6751" w:rsidRPr="00A0057D">
        <w:rPr>
          <w:color w:val="auto"/>
        </w:rPr>
        <w:t xml:space="preserve"> available on the </w:t>
      </w:r>
      <w:r w:rsidR="00FD2D4E" w:rsidRPr="0037784B">
        <w:rPr>
          <w:color w:val="auto"/>
          <w:highlight w:val="green"/>
        </w:rPr>
        <w:t>NG</w:t>
      </w:r>
      <w:r w:rsidR="001E6751" w:rsidRPr="0037784B">
        <w:rPr>
          <w:color w:val="auto"/>
          <w:highlight w:val="green"/>
        </w:rPr>
        <w:t>ESO</w:t>
      </w:r>
      <w:r w:rsidR="001E6751" w:rsidRPr="00A0057D">
        <w:rPr>
          <w:color w:val="auto"/>
        </w:rPr>
        <w:t xml:space="preserve"> Website</w:t>
      </w:r>
      <w:r w:rsidR="001E6751" w:rsidRPr="00CA6125">
        <w:rPr>
          <w:color w:val="auto"/>
        </w:rPr>
        <w:t>.</w:t>
      </w:r>
      <w:r w:rsidR="001E6751" w:rsidRPr="00A0057D">
        <w:rPr>
          <w:color w:val="auto"/>
        </w:rPr>
        <w:t xml:space="preserve">  </w:t>
      </w:r>
      <w:r w:rsidR="009C6475" w:rsidRPr="00A0057D">
        <w:rPr>
          <w:color w:val="auto"/>
        </w:rPr>
        <w:t>In order to ensure the equipment owned or operated by GB Parties who fall within the scope of the EU NCER (as defined in the Appendix A of the System Defence Plan and System Restoration Plan) compliance testing, simulation</w:t>
      </w:r>
      <w:ins w:id="992" w:author="Johnson (ESO), Antony" w:date="2023-02-10T12:01:00Z">
        <w:r w:rsidR="00EE21F3">
          <w:rPr>
            <w:color w:val="auto"/>
          </w:rPr>
          <w:t>,</w:t>
        </w:r>
      </w:ins>
      <w:del w:id="993" w:author="Antony Johnson" w:date="2022-11-18T18:19:00Z">
        <w:r w:rsidR="009C6475" w:rsidRPr="00A0057D" w:rsidDel="008458A3">
          <w:rPr>
            <w:color w:val="auto"/>
          </w:rPr>
          <w:delText xml:space="preserve"> and</w:delText>
        </w:r>
      </w:del>
      <w:r w:rsidR="009C6475" w:rsidRPr="00A0057D">
        <w:rPr>
          <w:color w:val="auto"/>
        </w:rPr>
        <w:t xml:space="preserve"> monitoring </w:t>
      </w:r>
      <w:ins w:id="994" w:author="Antony Johnson" w:date="2022-11-18T18:20:00Z">
        <w:r w:rsidR="008458A3">
          <w:rPr>
            <w:color w:val="auto"/>
          </w:rPr>
          <w:t xml:space="preserve">and assurance </w:t>
        </w:r>
      </w:ins>
      <w:r w:rsidR="009C6475" w:rsidRPr="00A0057D">
        <w:rPr>
          <w:color w:val="auto"/>
        </w:rPr>
        <w:t xml:space="preserve">is undertaken as required in the Grid Code (for example through the </w:t>
      </w:r>
      <w:r w:rsidR="009C6475" w:rsidRPr="00A0057D">
        <w:rPr>
          <w:i/>
          <w:color w:val="auto"/>
        </w:rPr>
        <w:t>Compliance Proces</w:t>
      </w:r>
      <w:r w:rsidR="00FF7D32" w:rsidRPr="00A0057D">
        <w:rPr>
          <w:i/>
          <w:color w:val="auto"/>
        </w:rPr>
        <w:t>s</w:t>
      </w:r>
      <w:r w:rsidR="009C6475" w:rsidRPr="00A0057D">
        <w:rPr>
          <w:i/>
          <w:color w:val="auto"/>
        </w:rPr>
        <w:t>es (CP’s)</w:t>
      </w:r>
      <w:r w:rsidR="00FF7D32" w:rsidRPr="00A0057D">
        <w:rPr>
          <w:color w:val="auto"/>
        </w:rPr>
        <w:t>,</w:t>
      </w:r>
      <w:r w:rsidR="009C6475" w:rsidRPr="00A0057D">
        <w:rPr>
          <w:color w:val="auto"/>
        </w:rPr>
        <w:t xml:space="preserve"> </w:t>
      </w:r>
      <w:r w:rsidR="009C6475" w:rsidRPr="00A0057D">
        <w:rPr>
          <w:i/>
          <w:color w:val="auto"/>
        </w:rPr>
        <w:t>European Compliance Processes (ECP’s)</w:t>
      </w:r>
      <w:r w:rsidR="009C6475" w:rsidRPr="00A0057D">
        <w:rPr>
          <w:color w:val="auto"/>
        </w:rPr>
        <w:t xml:space="preserve">, </w:t>
      </w:r>
      <w:r w:rsidR="009C6475" w:rsidRPr="00A0057D">
        <w:rPr>
          <w:i/>
          <w:color w:val="auto"/>
        </w:rPr>
        <w:t>Operating Code 5 (OC5)</w:t>
      </w:r>
      <w:r w:rsidR="009C6475" w:rsidRPr="00A0057D">
        <w:rPr>
          <w:color w:val="auto"/>
        </w:rPr>
        <w:t xml:space="preserve"> </w:t>
      </w:r>
      <w:ins w:id="995" w:author="Antony Johnson" w:date="2022-11-18T18:20:00Z">
        <w:r w:rsidR="009372CF">
          <w:rPr>
            <w:color w:val="auto"/>
          </w:rPr>
          <w:t xml:space="preserve">Operating Code 9 </w:t>
        </w:r>
        <w:r w:rsidR="009372CF" w:rsidRPr="009372CF">
          <w:rPr>
            <w:i/>
            <w:iCs/>
            <w:color w:val="auto"/>
          </w:rPr>
          <w:t>(OC9)</w:t>
        </w:r>
        <w:r w:rsidR="009372CF">
          <w:rPr>
            <w:color w:val="auto"/>
          </w:rPr>
          <w:t xml:space="preserve"> </w:t>
        </w:r>
      </w:ins>
      <w:r w:rsidR="009C6475" w:rsidRPr="00A0057D">
        <w:rPr>
          <w:color w:val="auto"/>
        </w:rPr>
        <w:t xml:space="preserve">and </w:t>
      </w:r>
      <w:r w:rsidR="00BA6053" w:rsidRPr="00A0057D">
        <w:rPr>
          <w:i/>
          <w:color w:val="auto"/>
        </w:rPr>
        <w:t>Operating Code 12 (OC12)</w:t>
      </w:r>
      <w:r w:rsidR="00BA6053" w:rsidRPr="00A0057D">
        <w:rPr>
          <w:color w:val="auto"/>
        </w:rPr>
        <w:t>.</w:t>
      </w:r>
    </w:p>
    <w:p w14:paraId="107BD5FA" w14:textId="01E1DECF" w:rsidR="000226A1" w:rsidRPr="00A8317D" w:rsidRDefault="006E4D3E" w:rsidP="000226A1">
      <w:pPr>
        <w:ind w:left="720" w:hanging="720"/>
        <w:jc w:val="both"/>
      </w:pPr>
      <w:r>
        <w:rPr>
          <w:color w:val="auto"/>
        </w:rPr>
        <w:t>5</w:t>
      </w:r>
      <w:r w:rsidR="000226A1" w:rsidRPr="00A0057D">
        <w:rPr>
          <w:color w:val="auto"/>
        </w:rPr>
        <w:t>.1.3</w:t>
      </w:r>
      <w:r w:rsidR="000226A1" w:rsidRPr="00A0057D">
        <w:rPr>
          <w:color w:val="auto"/>
        </w:rPr>
        <w:tab/>
      </w:r>
      <w:r w:rsidR="00445540" w:rsidRPr="00A0057D">
        <w:rPr>
          <w:color w:val="auto"/>
        </w:rPr>
        <w:t>In addition</w:t>
      </w:r>
      <w:r w:rsidR="00F93805" w:rsidRPr="00A0057D">
        <w:rPr>
          <w:color w:val="auto"/>
        </w:rPr>
        <w:t>,</w:t>
      </w:r>
      <w:r w:rsidR="00445540" w:rsidRPr="00A0057D">
        <w:rPr>
          <w:color w:val="auto"/>
        </w:rPr>
        <w:t xml:space="preserve"> </w:t>
      </w:r>
      <w:r w:rsidR="00F93805" w:rsidRPr="00A0057D">
        <w:rPr>
          <w:color w:val="auto"/>
        </w:rPr>
        <w:t xml:space="preserve">through the </w:t>
      </w:r>
      <w:r w:rsidR="00F93805" w:rsidRPr="00A0057D">
        <w:rPr>
          <w:i/>
          <w:color w:val="auto"/>
        </w:rPr>
        <w:t>European Compliance Processes (ECP’s)</w:t>
      </w:r>
      <w:r w:rsidR="00F93805" w:rsidRPr="00A0057D">
        <w:rPr>
          <w:color w:val="auto"/>
        </w:rPr>
        <w:t>, compliance with Article 41(2) of Regulation (EU) 2016/631 (Requirements for Generators</w:t>
      </w:r>
      <w:r w:rsidR="00D262A4" w:rsidRPr="00A0057D">
        <w:rPr>
          <w:color w:val="auto"/>
        </w:rPr>
        <w:t xml:space="preserve"> under ECP8.1</w:t>
      </w:r>
      <w:r w:rsidR="00F93805" w:rsidRPr="00A0057D">
        <w:rPr>
          <w:color w:val="auto"/>
        </w:rPr>
        <w:t>), Article 35(2) of Regulation (EU) 2016/1388 (Demand Connection Code</w:t>
      </w:r>
      <w:r w:rsidR="00D262A4" w:rsidRPr="00A0057D">
        <w:rPr>
          <w:color w:val="auto"/>
        </w:rPr>
        <w:t xml:space="preserve"> under DRSC.11.3.2.2</w:t>
      </w:r>
      <w:r w:rsidR="00F93805" w:rsidRPr="00A0057D">
        <w:rPr>
          <w:color w:val="auto"/>
        </w:rPr>
        <w:t xml:space="preserve">) and Article 69(1) and (2) of Regulation </w:t>
      </w:r>
      <w:r w:rsidR="00D262A4" w:rsidRPr="00A0057D">
        <w:rPr>
          <w:color w:val="auto"/>
        </w:rPr>
        <w:t>(EU) 2016/</w:t>
      </w:r>
      <w:r w:rsidR="00F93805" w:rsidRPr="00A0057D">
        <w:rPr>
          <w:color w:val="auto"/>
        </w:rPr>
        <w:t xml:space="preserve">1447 </w:t>
      </w:r>
      <w:r w:rsidR="00D262A4" w:rsidRPr="00A0057D">
        <w:rPr>
          <w:color w:val="auto"/>
        </w:rPr>
        <w:t xml:space="preserve">(HVDC Code under ECP1.1) </w:t>
      </w:r>
      <w:r w:rsidR="00F93805" w:rsidRPr="00A0057D">
        <w:rPr>
          <w:color w:val="auto"/>
        </w:rPr>
        <w:t xml:space="preserve">is assured. </w:t>
      </w:r>
    </w:p>
    <w:p w14:paraId="79CC8A2B" w14:textId="0291554D" w:rsidR="000226A1" w:rsidRPr="00A0057D" w:rsidRDefault="006E4D3E" w:rsidP="00FF7D32">
      <w:pPr>
        <w:ind w:left="720" w:hanging="720"/>
        <w:jc w:val="both"/>
        <w:rPr>
          <w:color w:val="auto"/>
        </w:rPr>
      </w:pPr>
      <w:r>
        <w:rPr>
          <w:color w:val="auto"/>
        </w:rPr>
        <w:t>5</w:t>
      </w:r>
      <w:r w:rsidR="000226A1" w:rsidRPr="00A0057D">
        <w:rPr>
          <w:color w:val="auto"/>
        </w:rPr>
        <w:t>.1.4</w:t>
      </w:r>
      <w:r w:rsidR="000226A1" w:rsidRPr="00A0057D">
        <w:rPr>
          <w:i/>
          <w:color w:val="auto"/>
        </w:rPr>
        <w:tab/>
      </w:r>
      <w:r w:rsidR="0054734C" w:rsidRPr="00A0057D">
        <w:rPr>
          <w:color w:val="auto"/>
        </w:rPr>
        <w:t xml:space="preserve">Article </w:t>
      </w:r>
      <w:r w:rsidR="00A4174F" w:rsidRPr="00A0057D">
        <w:rPr>
          <w:color w:val="auto"/>
        </w:rPr>
        <w:t>43 (2) states</w:t>
      </w:r>
      <w:r w:rsidR="00A86AB0" w:rsidRPr="00A0057D">
        <w:rPr>
          <w:color w:val="auto"/>
        </w:rPr>
        <w:t xml:space="preserve"> “</w:t>
      </w:r>
      <w:r w:rsidR="00A86AB0" w:rsidRPr="00A0057D">
        <w:rPr>
          <w:i/>
          <w:color w:val="auto"/>
        </w:rPr>
        <w:t xml:space="preserve">By 18 December 2019 each TSO shall define a test plan in consultation </w:t>
      </w:r>
      <w:r w:rsidR="00A86AB0" w:rsidRPr="00A0057D">
        <w:rPr>
          <w:i/>
          <w:color w:val="auto"/>
        </w:rPr>
        <w:tab/>
        <w:t xml:space="preserve">with the DSOs, the SGUs identified pursuant </w:t>
      </w:r>
      <w:r w:rsidR="00A86AB0" w:rsidRPr="00A0057D">
        <w:rPr>
          <w:i/>
          <w:color w:val="auto"/>
        </w:rPr>
        <w:lastRenderedPageBreak/>
        <w:t>to Articles 11(4) and 23(4), the defence service providers and the restoration service providers.</w:t>
      </w:r>
      <w:r w:rsidR="00E73D96" w:rsidRPr="00A0057D">
        <w:rPr>
          <w:i/>
          <w:color w:val="auto"/>
        </w:rPr>
        <w:t xml:space="preserve"> </w:t>
      </w:r>
      <w:r w:rsidR="00A86AB0" w:rsidRPr="00CA6125">
        <w:rPr>
          <w:i/>
          <w:iCs/>
          <w:color w:val="auto"/>
        </w:rPr>
        <w:t xml:space="preserve"> </w:t>
      </w:r>
      <w:r w:rsidR="00A86AB0" w:rsidRPr="00A0057D">
        <w:rPr>
          <w:i/>
          <w:color w:val="auto"/>
        </w:rPr>
        <w:t xml:space="preserve">The test plan shall identify the equipment and capabilities relevant for the system defence plan and the restoration plan that </w:t>
      </w:r>
      <w:proofErr w:type="gramStart"/>
      <w:r w:rsidR="00A86AB0" w:rsidRPr="00A0057D">
        <w:rPr>
          <w:i/>
          <w:color w:val="auto"/>
        </w:rPr>
        <w:t>have to</w:t>
      </w:r>
      <w:proofErr w:type="gramEnd"/>
      <w:r w:rsidR="00A86AB0" w:rsidRPr="00A0057D">
        <w:rPr>
          <w:i/>
          <w:color w:val="auto"/>
        </w:rPr>
        <w:t xml:space="preserve"> be tested.</w:t>
      </w:r>
    </w:p>
    <w:p w14:paraId="36DD9639" w14:textId="77777777" w:rsidR="000226A1" w:rsidRPr="00A8317D" w:rsidRDefault="000226A1" w:rsidP="000226A1">
      <w:pPr>
        <w:ind w:left="720" w:hanging="720"/>
        <w:jc w:val="both"/>
      </w:pPr>
    </w:p>
    <w:p w14:paraId="5400DAE2" w14:textId="6E87929F" w:rsidR="00D71DE6" w:rsidRPr="004B2AFC" w:rsidRDefault="006E4D3E" w:rsidP="000226A1">
      <w:pPr>
        <w:ind w:left="720" w:hanging="720"/>
        <w:jc w:val="both"/>
        <w:rPr>
          <w:color w:val="auto"/>
        </w:rPr>
      </w:pPr>
      <w:r>
        <w:rPr>
          <w:color w:val="auto"/>
        </w:rPr>
        <w:t>5</w:t>
      </w:r>
      <w:r w:rsidR="000226A1" w:rsidRPr="004B2AFC">
        <w:rPr>
          <w:color w:val="auto"/>
        </w:rPr>
        <w:t>.1.5</w:t>
      </w:r>
      <w:r w:rsidR="003C6529" w:rsidRPr="004B2AFC">
        <w:rPr>
          <w:color w:val="auto"/>
        </w:rPr>
        <w:tab/>
      </w:r>
      <w:r w:rsidR="00D319B0" w:rsidRPr="00FB0011">
        <w:rPr>
          <w:color w:val="auto"/>
          <w:highlight w:val="green"/>
        </w:rPr>
        <w:t xml:space="preserve">Table 1 below shows the </w:t>
      </w:r>
      <w:r w:rsidR="00D275C5" w:rsidRPr="00FB0011">
        <w:rPr>
          <w:color w:val="auto"/>
          <w:highlight w:val="green"/>
        </w:rPr>
        <w:t xml:space="preserve">applicable requirements of the </w:t>
      </w:r>
      <w:r w:rsidR="00D25A01" w:rsidRPr="00FB0011">
        <w:rPr>
          <w:color w:val="auto"/>
          <w:highlight w:val="green"/>
        </w:rPr>
        <w:t>EU NCER</w:t>
      </w:r>
      <w:r w:rsidR="00D275C5" w:rsidRPr="00FB0011">
        <w:rPr>
          <w:color w:val="auto"/>
          <w:highlight w:val="green"/>
        </w:rPr>
        <w:t xml:space="preserve"> </w:t>
      </w:r>
      <w:r w:rsidR="00D55711" w:rsidRPr="00FB0011">
        <w:rPr>
          <w:color w:val="auto"/>
          <w:highlight w:val="green"/>
        </w:rPr>
        <w:t xml:space="preserve">which </w:t>
      </w:r>
      <w:r w:rsidR="009F5523" w:rsidRPr="00FB0011">
        <w:rPr>
          <w:color w:val="auto"/>
          <w:highlight w:val="green"/>
        </w:rPr>
        <w:t>are</w:t>
      </w:r>
      <w:r w:rsidR="00D275C5" w:rsidRPr="00FB0011">
        <w:rPr>
          <w:color w:val="auto"/>
          <w:highlight w:val="green"/>
        </w:rPr>
        <w:t xml:space="preserve"> implemented in the Grid Code</w:t>
      </w:r>
      <w:r w:rsidR="00D55711" w:rsidRPr="00FB0011">
        <w:rPr>
          <w:color w:val="auto"/>
          <w:highlight w:val="green"/>
        </w:rPr>
        <w:t xml:space="preserve">, all of which are </w:t>
      </w:r>
      <w:r w:rsidR="009F5523" w:rsidRPr="00FB0011">
        <w:rPr>
          <w:color w:val="auto"/>
          <w:highlight w:val="green"/>
        </w:rPr>
        <w:t>necessary</w:t>
      </w:r>
      <w:r w:rsidR="00D55711" w:rsidRPr="00FB0011">
        <w:rPr>
          <w:color w:val="auto"/>
          <w:highlight w:val="green"/>
        </w:rPr>
        <w:t xml:space="preserve"> for compliance purposes.</w:t>
      </w:r>
    </w:p>
    <w:p w14:paraId="3D8F1E11" w14:textId="77777777" w:rsidR="00463EED" w:rsidRPr="00A8317D" w:rsidRDefault="00463EED" w:rsidP="000226A1">
      <w:pPr>
        <w:ind w:left="720" w:hanging="720"/>
        <w:jc w:val="both"/>
      </w:pPr>
    </w:p>
    <w:p w14:paraId="172BC203" w14:textId="5792CC7F" w:rsidR="00D85C69" w:rsidRPr="00A0057D" w:rsidRDefault="007C48D6" w:rsidP="000226A1">
      <w:pPr>
        <w:ind w:left="720" w:hanging="720"/>
        <w:jc w:val="both"/>
        <w:rPr>
          <w:color w:val="auto"/>
        </w:rPr>
      </w:pPr>
      <w:r w:rsidRPr="00A8317D">
        <w:tab/>
      </w:r>
      <w:r w:rsidR="00D85C69" w:rsidRPr="00A0057D">
        <w:rPr>
          <w:b/>
          <w:color w:val="auto"/>
        </w:rPr>
        <w:t>Requirement</w:t>
      </w:r>
      <w:r w:rsidR="00D85C69" w:rsidRPr="00A0057D">
        <w:rPr>
          <w:color w:val="auto"/>
        </w:rPr>
        <w:tab/>
      </w:r>
      <w:r w:rsidR="00D85C69" w:rsidRPr="00A0057D">
        <w:rPr>
          <w:color w:val="auto"/>
        </w:rPr>
        <w:tab/>
      </w:r>
      <w:r w:rsidR="00D85C69" w:rsidRPr="00A0057D">
        <w:rPr>
          <w:color w:val="auto"/>
        </w:rPr>
        <w:tab/>
      </w:r>
      <w:r w:rsidR="00D85C69" w:rsidRPr="00A0057D">
        <w:rPr>
          <w:color w:val="auto"/>
        </w:rPr>
        <w:tab/>
      </w:r>
      <w:r w:rsidR="00D85C69" w:rsidRPr="00A0057D">
        <w:rPr>
          <w:b/>
          <w:color w:val="auto"/>
        </w:rPr>
        <w:t>Grid Code Clause</w:t>
      </w:r>
    </w:p>
    <w:tbl>
      <w:tblPr>
        <w:tblStyle w:val="NationalGrid"/>
        <w:tblW w:w="7077" w:type="dxa"/>
        <w:tblInd w:w="720" w:type="dxa"/>
        <w:tblLook w:val="04A0" w:firstRow="1" w:lastRow="0" w:firstColumn="1" w:lastColumn="0" w:noHBand="0" w:noVBand="1"/>
      </w:tblPr>
      <w:tblGrid>
        <w:gridCol w:w="3739"/>
        <w:gridCol w:w="3338"/>
      </w:tblGrid>
      <w:tr w:rsidR="00857F94" w:rsidRPr="00857F94" w14:paraId="66BA83FB" w14:textId="77777777" w:rsidTr="00A0057D">
        <w:trPr>
          <w:cnfStyle w:val="100000000000" w:firstRow="1" w:lastRow="0" w:firstColumn="0" w:lastColumn="0" w:oddVBand="0" w:evenVBand="0" w:oddHBand="0" w:evenHBand="0" w:firstRowFirstColumn="0" w:firstRowLastColumn="0" w:lastRowFirstColumn="0" w:lastRowLastColumn="0"/>
        </w:trPr>
        <w:tc>
          <w:tcPr>
            <w:tcW w:w="0" w:type="dxa"/>
          </w:tcPr>
          <w:p w14:paraId="5F10A386" w14:textId="4433F36C" w:rsidR="00D85C69" w:rsidRPr="00A0057D" w:rsidRDefault="00D85C69" w:rsidP="000226A1">
            <w:pPr>
              <w:jc w:val="both"/>
              <w:rPr>
                <w:color w:val="auto"/>
              </w:rPr>
            </w:pPr>
            <w:r w:rsidRPr="00A0057D">
              <w:rPr>
                <w:color w:val="auto"/>
              </w:rPr>
              <w:t>Connection Requirements</w:t>
            </w:r>
          </w:p>
        </w:tc>
        <w:tc>
          <w:tcPr>
            <w:tcW w:w="0" w:type="dxa"/>
          </w:tcPr>
          <w:p w14:paraId="1C5E3F99" w14:textId="7B38FD84" w:rsidR="00D85C69" w:rsidRPr="00A0057D" w:rsidRDefault="00D85C69" w:rsidP="000226A1">
            <w:pPr>
              <w:jc w:val="both"/>
              <w:rPr>
                <w:i/>
                <w:color w:val="auto"/>
              </w:rPr>
            </w:pPr>
            <w:r w:rsidRPr="00A0057D">
              <w:rPr>
                <w:i/>
                <w:color w:val="auto"/>
              </w:rPr>
              <w:t>CC/ECC.6.3</w:t>
            </w:r>
            <w:ins w:id="996" w:author="Johnson (ESO), Antony" w:date="2023-03-02T17:29:00Z">
              <w:r w:rsidR="00F32866">
                <w:rPr>
                  <w:i/>
                  <w:color w:val="auto"/>
                </w:rPr>
                <w:t>,</w:t>
              </w:r>
            </w:ins>
            <w:del w:id="997" w:author="Johnson (ESO), Antony" w:date="2023-03-02T17:29:00Z">
              <w:r w:rsidR="00E74E16" w:rsidRPr="00A0057D" w:rsidDel="00F32866">
                <w:rPr>
                  <w:i/>
                  <w:color w:val="auto"/>
                </w:rPr>
                <w:delText xml:space="preserve"> and</w:delText>
              </w:r>
            </w:del>
            <w:r w:rsidR="00E74E16" w:rsidRPr="00A0057D">
              <w:rPr>
                <w:i/>
                <w:color w:val="auto"/>
              </w:rPr>
              <w:t xml:space="preserve"> OC5</w:t>
            </w:r>
            <w:ins w:id="998" w:author="Johnson (ESO), Antony" w:date="2023-03-02T17:29:00Z">
              <w:r w:rsidR="00F32866">
                <w:rPr>
                  <w:i/>
                  <w:color w:val="auto"/>
                </w:rPr>
                <w:t xml:space="preserve"> </w:t>
              </w:r>
            </w:ins>
            <w:ins w:id="999" w:author="Johnson (ESO), Antony" w:date="2023-03-02T17:30:00Z">
              <w:r w:rsidR="00F32866">
                <w:rPr>
                  <w:i/>
                  <w:color w:val="auto"/>
                </w:rPr>
                <w:t>and OC9</w:t>
              </w:r>
            </w:ins>
          </w:p>
        </w:tc>
      </w:tr>
      <w:tr w:rsidR="00857F94" w:rsidRPr="00857F94" w14:paraId="180E37B1" w14:textId="77777777" w:rsidTr="00A0057D">
        <w:tc>
          <w:tcPr>
            <w:tcW w:w="0" w:type="dxa"/>
          </w:tcPr>
          <w:p w14:paraId="1C662541" w14:textId="5CC3911B" w:rsidR="00D85C69" w:rsidRPr="00A0057D" w:rsidRDefault="00D85C69" w:rsidP="00D85C69">
            <w:pPr>
              <w:rPr>
                <w:color w:val="auto"/>
              </w:rPr>
            </w:pPr>
            <w:r w:rsidRPr="00A0057D">
              <w:rPr>
                <w:color w:val="auto"/>
              </w:rPr>
              <w:t>Compliance Requirements against the Connection Conditions and European Connection Conditions</w:t>
            </w:r>
          </w:p>
        </w:tc>
        <w:tc>
          <w:tcPr>
            <w:tcW w:w="0" w:type="dxa"/>
          </w:tcPr>
          <w:p w14:paraId="15AFE5C3" w14:textId="58F7FB19" w:rsidR="00D85C69" w:rsidRPr="00A0057D" w:rsidRDefault="00D85C69" w:rsidP="00A0057D">
            <w:pPr>
              <w:rPr>
                <w:i/>
                <w:color w:val="auto"/>
              </w:rPr>
            </w:pPr>
            <w:r w:rsidRPr="00A0057D">
              <w:rPr>
                <w:i/>
                <w:color w:val="auto"/>
              </w:rPr>
              <w:t>C</w:t>
            </w:r>
            <w:ins w:id="1000" w:author="Johnson (ESO), Antony" w:date="2023-03-02T17:30:00Z">
              <w:r w:rsidR="00C94949">
                <w:rPr>
                  <w:i/>
                  <w:color w:val="auto"/>
                </w:rPr>
                <w:t>P</w:t>
              </w:r>
            </w:ins>
            <w:del w:id="1001" w:author="Johnson (ESO), Antony" w:date="2023-03-02T17:30:00Z">
              <w:r w:rsidRPr="00A0057D" w:rsidDel="00C94949">
                <w:rPr>
                  <w:i/>
                  <w:color w:val="auto"/>
                </w:rPr>
                <w:delText>C</w:delText>
              </w:r>
            </w:del>
            <w:r w:rsidRPr="00A0057D">
              <w:rPr>
                <w:i/>
                <w:color w:val="auto"/>
              </w:rPr>
              <w:t>/ECP.A.3, C</w:t>
            </w:r>
            <w:ins w:id="1002" w:author="Johnson (ESO), Antony" w:date="2023-03-02T17:30:00Z">
              <w:r w:rsidR="002B735B">
                <w:rPr>
                  <w:i/>
                  <w:color w:val="auto"/>
                </w:rPr>
                <w:t>P</w:t>
              </w:r>
            </w:ins>
            <w:del w:id="1003" w:author="Johnson (ESO), Antony" w:date="2023-03-02T17:30:00Z">
              <w:r w:rsidRPr="00A0057D" w:rsidDel="002B735B">
                <w:rPr>
                  <w:i/>
                  <w:color w:val="auto"/>
                </w:rPr>
                <w:delText>C</w:delText>
              </w:r>
            </w:del>
            <w:r w:rsidRPr="00A0057D">
              <w:rPr>
                <w:i/>
                <w:color w:val="auto"/>
              </w:rPr>
              <w:t>/ECP.A.5, C</w:t>
            </w:r>
            <w:ins w:id="1004" w:author="Johnson (ESO), Antony" w:date="2023-03-02T17:30:00Z">
              <w:r w:rsidR="002B735B">
                <w:rPr>
                  <w:i/>
                  <w:color w:val="auto"/>
                </w:rPr>
                <w:t>P</w:t>
              </w:r>
            </w:ins>
            <w:del w:id="1005" w:author="Johnson (ESO), Antony" w:date="2023-03-02T17:30:00Z">
              <w:r w:rsidRPr="00A0057D" w:rsidDel="002B735B">
                <w:rPr>
                  <w:i/>
                  <w:color w:val="auto"/>
                </w:rPr>
                <w:delText>C</w:delText>
              </w:r>
            </w:del>
            <w:r w:rsidRPr="00A0057D">
              <w:rPr>
                <w:i/>
                <w:color w:val="auto"/>
              </w:rPr>
              <w:t>/EC</w:t>
            </w:r>
            <w:ins w:id="1006" w:author="Johnson (ESO), Antony" w:date="2023-03-02T17:30:00Z">
              <w:r w:rsidR="002B735B">
                <w:rPr>
                  <w:i/>
                  <w:color w:val="auto"/>
                </w:rPr>
                <w:t>P</w:t>
              </w:r>
            </w:ins>
            <w:del w:id="1007" w:author="Johnson (ESO), Antony" w:date="2023-03-02T17:30:00Z">
              <w:r w:rsidRPr="00A0057D" w:rsidDel="002B735B">
                <w:rPr>
                  <w:i/>
                  <w:color w:val="auto"/>
                </w:rPr>
                <w:delText>C</w:delText>
              </w:r>
            </w:del>
            <w:r w:rsidRPr="00A0057D">
              <w:rPr>
                <w:i/>
                <w:color w:val="auto"/>
              </w:rPr>
              <w:t>.A.6 and C</w:t>
            </w:r>
            <w:ins w:id="1008" w:author="Johnson (ESO), Antony" w:date="2023-03-02T17:31:00Z">
              <w:r w:rsidR="002B735B">
                <w:rPr>
                  <w:i/>
                  <w:color w:val="auto"/>
                </w:rPr>
                <w:t>P</w:t>
              </w:r>
            </w:ins>
            <w:del w:id="1009" w:author="Johnson (ESO), Antony" w:date="2023-03-02T17:31:00Z">
              <w:r w:rsidRPr="00A0057D" w:rsidDel="002B735B">
                <w:rPr>
                  <w:i/>
                  <w:color w:val="auto"/>
                </w:rPr>
                <w:delText>C</w:delText>
              </w:r>
            </w:del>
            <w:r w:rsidRPr="00A0057D">
              <w:rPr>
                <w:i/>
                <w:color w:val="auto"/>
              </w:rPr>
              <w:t>/EC</w:t>
            </w:r>
            <w:ins w:id="1010" w:author="Johnson (ESO), Antony" w:date="2023-03-02T17:31:00Z">
              <w:r w:rsidR="002B735B">
                <w:rPr>
                  <w:i/>
                  <w:color w:val="auto"/>
                </w:rPr>
                <w:t>P</w:t>
              </w:r>
            </w:ins>
            <w:del w:id="1011" w:author="Johnson (ESO), Antony" w:date="2023-03-02T17:31:00Z">
              <w:r w:rsidRPr="00A0057D" w:rsidDel="002B735B">
                <w:rPr>
                  <w:i/>
                  <w:color w:val="auto"/>
                </w:rPr>
                <w:delText>C</w:delText>
              </w:r>
            </w:del>
            <w:r w:rsidRPr="00A0057D">
              <w:rPr>
                <w:i/>
                <w:color w:val="auto"/>
              </w:rPr>
              <w:t>.A.7</w:t>
            </w:r>
          </w:p>
        </w:tc>
      </w:tr>
      <w:tr w:rsidR="00857F94" w:rsidRPr="00857F94" w14:paraId="540C5DA1" w14:textId="77777777" w:rsidTr="00A0057D">
        <w:tc>
          <w:tcPr>
            <w:tcW w:w="0" w:type="dxa"/>
          </w:tcPr>
          <w:p w14:paraId="747B5092" w14:textId="21C073DC" w:rsidR="00D85C69" w:rsidRPr="00A0057D" w:rsidRDefault="009F0EBD" w:rsidP="00A0057D">
            <w:pPr>
              <w:rPr>
                <w:color w:val="auto"/>
              </w:rPr>
            </w:pPr>
            <w:r w:rsidRPr="00A0057D">
              <w:rPr>
                <w:color w:val="auto"/>
              </w:rPr>
              <w:t xml:space="preserve">Power Generating Module </w:t>
            </w:r>
            <w:ins w:id="1012" w:author="Antony Johnson" w:date="2022-11-18T18:22:00Z">
              <w:r w:rsidR="00415E49">
                <w:rPr>
                  <w:color w:val="auto"/>
                </w:rPr>
                <w:t>Restoration Capability</w:t>
              </w:r>
            </w:ins>
            <w:del w:id="1013" w:author="Antony Johnson" w:date="2022-11-18T18:22:00Z">
              <w:r w:rsidR="00D85C69" w:rsidRPr="00A0057D" w:rsidDel="00415E49">
                <w:rPr>
                  <w:color w:val="auto"/>
                </w:rPr>
                <w:delText>Black Start Service</w:delText>
              </w:r>
            </w:del>
            <w:r w:rsidR="00D85C69" w:rsidRPr="00A0057D">
              <w:rPr>
                <w:color w:val="auto"/>
              </w:rPr>
              <w:t xml:space="preserve"> </w:t>
            </w:r>
            <w:del w:id="1014" w:author="Johnson (ESO), Antony" w:date="2023-01-23T15:42:00Z">
              <w:r w:rsidR="00D85C69" w:rsidRPr="00A0057D" w:rsidDel="00F539F9">
                <w:rPr>
                  <w:color w:val="auto"/>
                </w:rPr>
                <w:delText>repeatability</w:delText>
              </w:r>
              <w:r w:rsidR="00866F46" w:rsidRPr="00857F94" w:rsidDel="00F539F9">
                <w:rPr>
                  <w:color w:val="auto"/>
                </w:rPr>
                <w:delText>,</w:delText>
              </w:r>
            </w:del>
            <w:del w:id="1015" w:author="Johnson (ESO), Antony" w:date="2023-03-02T17:38:00Z">
              <w:r w:rsidR="004B2AFC" w:rsidRPr="00A0057D" w:rsidDel="001E69BC">
                <w:rPr>
                  <w:color w:val="auto"/>
                </w:rPr>
                <w:delText xml:space="preserve"> </w:delText>
              </w:r>
            </w:del>
            <w:r w:rsidR="00D85C69" w:rsidRPr="00A0057D">
              <w:rPr>
                <w:color w:val="auto"/>
              </w:rPr>
              <w:t>testing every three years</w:t>
            </w:r>
            <w:r w:rsidR="00EC2239" w:rsidRPr="00A0057D">
              <w:rPr>
                <w:color w:val="auto"/>
              </w:rPr>
              <w:t xml:space="preserve"> as required under NCER Art 44(1)</w:t>
            </w:r>
          </w:p>
        </w:tc>
        <w:tc>
          <w:tcPr>
            <w:tcW w:w="0" w:type="dxa"/>
          </w:tcPr>
          <w:p w14:paraId="39CEF7FC" w14:textId="42F14E0F" w:rsidR="00D85C69" w:rsidRPr="00A0057D" w:rsidRDefault="00AA753E" w:rsidP="00A0057D">
            <w:pPr>
              <w:rPr>
                <w:i/>
                <w:color w:val="auto"/>
              </w:rPr>
            </w:pPr>
            <w:r w:rsidRPr="00FB0011">
              <w:rPr>
                <w:i/>
                <w:color w:val="auto"/>
                <w:highlight w:val="green"/>
              </w:rPr>
              <w:t xml:space="preserve">OC5.7.1 </w:t>
            </w:r>
            <w:r w:rsidR="002258C2" w:rsidRPr="00FB0011">
              <w:rPr>
                <w:i/>
                <w:color w:val="auto"/>
                <w:highlight w:val="green"/>
              </w:rPr>
              <w:t>/ OC5.7.2</w:t>
            </w:r>
            <w:r w:rsidR="003067CF" w:rsidRPr="00FB0011">
              <w:rPr>
                <w:i/>
                <w:color w:val="auto"/>
                <w:highlight w:val="green"/>
              </w:rPr>
              <w:t xml:space="preserve"> /OC.5.7.4</w:t>
            </w:r>
            <w:ins w:id="1016" w:author="Antony Johnson" w:date="2022-11-18T18:24:00Z">
              <w:r w:rsidR="006D338D" w:rsidRPr="00FB0011">
                <w:rPr>
                  <w:i/>
                  <w:color w:val="auto"/>
                  <w:highlight w:val="green"/>
                </w:rPr>
                <w:t xml:space="preserve"> /</w:t>
              </w:r>
              <w:r w:rsidR="006D338D">
                <w:rPr>
                  <w:i/>
                  <w:iCs/>
                  <w:color w:val="auto"/>
                </w:rPr>
                <w:t xml:space="preserve"> OC5.7.5</w:t>
              </w:r>
            </w:ins>
          </w:p>
        </w:tc>
      </w:tr>
      <w:tr w:rsidR="00857F94" w:rsidRPr="00857F94" w14:paraId="03EF3BCE" w14:textId="77777777" w:rsidTr="00A0057D">
        <w:tc>
          <w:tcPr>
            <w:tcW w:w="0" w:type="dxa"/>
          </w:tcPr>
          <w:p w14:paraId="7970D695" w14:textId="0CBDCB95" w:rsidR="00D85C69" w:rsidRPr="00A0057D" w:rsidRDefault="00B80FED" w:rsidP="00A0057D">
            <w:pPr>
              <w:rPr>
                <w:color w:val="auto"/>
              </w:rPr>
            </w:pPr>
            <w:r w:rsidRPr="00857F94">
              <w:rPr>
                <w:color w:val="auto"/>
              </w:rPr>
              <w:t xml:space="preserve">Type C and Type D </w:t>
            </w:r>
            <w:r w:rsidR="00AA753E" w:rsidRPr="00A0057D">
              <w:rPr>
                <w:color w:val="auto"/>
              </w:rPr>
              <w:t xml:space="preserve">Power Generating </w:t>
            </w:r>
            <w:r w:rsidR="007A6F93" w:rsidRPr="00A0057D">
              <w:rPr>
                <w:color w:val="auto"/>
              </w:rPr>
              <w:t>Module</w:t>
            </w:r>
            <w:r w:rsidR="007A6F93" w:rsidRPr="00857F94">
              <w:rPr>
                <w:color w:val="auto"/>
              </w:rPr>
              <w:t xml:space="preserve"> </w:t>
            </w:r>
            <w:r w:rsidRPr="00857F94">
              <w:rPr>
                <w:color w:val="auto"/>
              </w:rPr>
              <w:t>and</w:t>
            </w:r>
            <w:r w:rsidRPr="00A0057D">
              <w:rPr>
                <w:color w:val="auto"/>
              </w:rPr>
              <w:t xml:space="preserve"> </w:t>
            </w:r>
            <w:r w:rsidR="007A6F93" w:rsidRPr="00A0057D">
              <w:rPr>
                <w:color w:val="auto"/>
              </w:rPr>
              <w:t>quick</w:t>
            </w:r>
            <w:r w:rsidR="00AA753E" w:rsidRPr="00A0057D">
              <w:rPr>
                <w:color w:val="auto"/>
              </w:rPr>
              <w:t xml:space="preserve"> Resynchronisation tests required after two unsuccessful operations in real time </w:t>
            </w:r>
            <w:r w:rsidR="00EC2239" w:rsidRPr="00A0057D">
              <w:rPr>
                <w:color w:val="auto"/>
              </w:rPr>
              <w:t>as required under NCER Art 44(2)</w:t>
            </w:r>
          </w:p>
        </w:tc>
        <w:tc>
          <w:tcPr>
            <w:tcW w:w="0" w:type="dxa"/>
          </w:tcPr>
          <w:p w14:paraId="78E4FDF3" w14:textId="0730A7B1" w:rsidR="00D85C69" w:rsidRPr="00A0057D" w:rsidRDefault="009C08E9" w:rsidP="00A0057D">
            <w:pPr>
              <w:rPr>
                <w:i/>
                <w:color w:val="auto"/>
              </w:rPr>
            </w:pPr>
            <w:r w:rsidRPr="00354111">
              <w:rPr>
                <w:i/>
                <w:color w:val="auto"/>
                <w:highlight w:val="green"/>
              </w:rPr>
              <w:t>ECC.6.</w:t>
            </w:r>
            <w:r w:rsidR="006A4032" w:rsidRPr="00354111">
              <w:rPr>
                <w:i/>
                <w:color w:val="auto"/>
                <w:highlight w:val="green"/>
              </w:rPr>
              <w:t>3.5.</w:t>
            </w:r>
            <w:r w:rsidR="001F0FD2" w:rsidRPr="00354111">
              <w:rPr>
                <w:i/>
                <w:color w:val="auto"/>
                <w:highlight w:val="green"/>
              </w:rPr>
              <w:t>6</w:t>
            </w:r>
            <w:r w:rsidR="007A5D05" w:rsidRPr="001502A6">
              <w:rPr>
                <w:i/>
                <w:iCs/>
                <w:color w:val="auto"/>
              </w:rPr>
              <w:t xml:space="preserve"> /</w:t>
            </w:r>
            <w:r w:rsidR="001F0FD2" w:rsidRPr="001502A6">
              <w:rPr>
                <w:i/>
                <w:iCs/>
                <w:color w:val="auto"/>
              </w:rPr>
              <w:t xml:space="preserve"> </w:t>
            </w:r>
            <w:r w:rsidR="00AA753E" w:rsidRPr="00A0057D">
              <w:rPr>
                <w:i/>
                <w:color w:val="auto"/>
              </w:rPr>
              <w:t>OC5.7.</w:t>
            </w:r>
            <w:r w:rsidR="00EC2239" w:rsidRPr="00A0057D">
              <w:rPr>
                <w:i/>
                <w:color w:val="auto"/>
              </w:rPr>
              <w:t>1</w:t>
            </w:r>
            <w:del w:id="1017" w:author="Antony Johnson" w:date="2022-11-18T18:49:00Z">
              <w:r w:rsidR="001310F0" w:rsidRPr="00354111" w:rsidDel="006C564F">
                <w:rPr>
                  <w:i/>
                  <w:color w:val="auto"/>
                  <w:highlight w:val="green"/>
                  <w:rPrChange w:id="1018" w:author="Halford(ESO), David" w:date="2023-03-02T17:26:00Z">
                    <w:rPr>
                      <w:i/>
                      <w:iCs/>
                      <w:color w:val="auto"/>
                    </w:rPr>
                  </w:rPrChange>
                </w:rPr>
                <w:delText>.1</w:delText>
              </w:r>
            </w:del>
            <w:r w:rsidR="007A5D05" w:rsidRPr="00354111">
              <w:rPr>
                <w:i/>
                <w:color w:val="auto"/>
                <w:highlight w:val="green"/>
                <w:rPrChange w:id="1019" w:author="Halford(ESO), David" w:date="2023-03-02T17:26:00Z">
                  <w:rPr>
                    <w:i/>
                    <w:iCs/>
                    <w:color w:val="auto"/>
                  </w:rPr>
                </w:rPrChange>
              </w:rPr>
              <w:t xml:space="preserve">(a)(iii) / </w:t>
            </w:r>
            <w:r w:rsidR="00BD4E6B" w:rsidRPr="00354111">
              <w:rPr>
                <w:i/>
                <w:color w:val="auto"/>
                <w:highlight w:val="green"/>
                <w:rPrChange w:id="1020" w:author="Halford(ESO), David" w:date="2023-03-02T17:26:00Z">
                  <w:rPr>
                    <w:i/>
                    <w:iCs/>
                    <w:color w:val="auto"/>
                  </w:rPr>
                </w:rPrChange>
              </w:rPr>
              <w:t>OC5.7.1</w:t>
            </w:r>
            <w:del w:id="1021" w:author="Antony Johnson" w:date="2022-11-18T18:49:00Z">
              <w:r w:rsidR="00BD4E6B" w:rsidRPr="00354111" w:rsidDel="006C564F">
                <w:rPr>
                  <w:i/>
                  <w:color w:val="auto"/>
                  <w:highlight w:val="green"/>
                  <w:rPrChange w:id="1022" w:author="Halford(ESO), David" w:date="2023-03-02T17:26:00Z">
                    <w:rPr>
                      <w:i/>
                      <w:iCs/>
                      <w:color w:val="auto"/>
                    </w:rPr>
                  </w:rPrChange>
                </w:rPr>
                <w:delText>.1</w:delText>
              </w:r>
            </w:del>
            <w:r w:rsidR="00BD4E6B" w:rsidRPr="00354111">
              <w:rPr>
                <w:i/>
                <w:color w:val="auto"/>
                <w:highlight w:val="green"/>
                <w:rPrChange w:id="1023" w:author="Halford(ESO), David" w:date="2023-03-02T17:26:00Z">
                  <w:rPr>
                    <w:i/>
                    <w:iCs/>
                    <w:color w:val="auto"/>
                  </w:rPr>
                </w:rPrChange>
              </w:rPr>
              <w:t>(b)(</w:t>
            </w:r>
            <w:r w:rsidR="00E82394" w:rsidRPr="00354111">
              <w:rPr>
                <w:i/>
                <w:color w:val="auto"/>
                <w:highlight w:val="green"/>
                <w:rPrChange w:id="1024" w:author="Halford(ESO), David" w:date="2023-03-02T17:26:00Z">
                  <w:rPr>
                    <w:i/>
                    <w:iCs/>
                    <w:color w:val="auto"/>
                  </w:rPr>
                </w:rPrChange>
              </w:rPr>
              <w:t>iv)</w:t>
            </w:r>
            <w:r w:rsidR="004B6375" w:rsidRPr="00354111">
              <w:rPr>
                <w:i/>
                <w:color w:val="auto"/>
                <w:highlight w:val="green"/>
                <w:rPrChange w:id="1025" w:author="Halford(ESO), David" w:date="2023-03-02T17:26:00Z">
                  <w:rPr>
                    <w:i/>
                    <w:iCs/>
                    <w:color w:val="auto"/>
                  </w:rPr>
                </w:rPrChange>
              </w:rPr>
              <w:t xml:space="preserve"> / </w:t>
            </w:r>
            <w:r w:rsidR="004B6375" w:rsidRPr="00354111">
              <w:rPr>
                <w:i/>
                <w:color w:val="auto"/>
                <w:sz w:val="19"/>
                <w:szCs w:val="19"/>
                <w:highlight w:val="green"/>
                <w:rPrChange w:id="1026" w:author="Halford(ESO), David" w:date="2023-03-02T17:26:00Z">
                  <w:rPr>
                    <w:i/>
                    <w:iCs/>
                    <w:color w:val="auto"/>
                    <w:sz w:val="19"/>
                    <w:szCs w:val="19"/>
                  </w:rPr>
                </w:rPrChange>
              </w:rPr>
              <w:t>OC5.7.</w:t>
            </w:r>
            <w:ins w:id="1027" w:author="Antony Johnson" w:date="2022-11-18T18:52:00Z">
              <w:r w:rsidR="00200319">
                <w:rPr>
                  <w:i/>
                  <w:iCs/>
                  <w:color w:val="auto"/>
                  <w:sz w:val="19"/>
                  <w:szCs w:val="19"/>
                </w:rPr>
                <w:t>2.5</w:t>
              </w:r>
            </w:ins>
            <w:del w:id="1028" w:author="Antony Johnson" w:date="2022-11-18T18:52:00Z">
              <w:r w:rsidR="004B6375" w:rsidRPr="001502A6" w:rsidDel="00200319">
                <w:rPr>
                  <w:i/>
                  <w:iCs/>
                  <w:color w:val="auto"/>
                  <w:sz w:val="19"/>
                  <w:szCs w:val="19"/>
                </w:rPr>
                <w:delText>1.2</w:delText>
              </w:r>
              <w:r w:rsidR="00AA7A2F" w:rsidRPr="001502A6" w:rsidDel="00200319">
                <w:rPr>
                  <w:i/>
                  <w:iCs/>
                  <w:color w:val="auto"/>
                  <w:sz w:val="19"/>
                  <w:szCs w:val="19"/>
                </w:rPr>
                <w:delText xml:space="preserve"> (e)</w:delText>
              </w:r>
            </w:del>
            <w:r w:rsidR="00AA7A2F" w:rsidRPr="001502A6">
              <w:rPr>
                <w:i/>
                <w:iCs/>
                <w:color w:val="auto"/>
                <w:sz w:val="19"/>
                <w:szCs w:val="19"/>
              </w:rPr>
              <w:t xml:space="preserve"> </w:t>
            </w:r>
            <w:r w:rsidR="0090636F" w:rsidRPr="001502A6">
              <w:rPr>
                <w:i/>
                <w:iCs/>
                <w:color w:val="auto"/>
                <w:sz w:val="19"/>
                <w:szCs w:val="19"/>
              </w:rPr>
              <w:t xml:space="preserve">/ </w:t>
            </w:r>
            <w:del w:id="1029" w:author="Antony Johnson" w:date="2022-11-18T18:55:00Z">
              <w:r w:rsidR="0090636F" w:rsidRPr="001502A6" w:rsidDel="00C354D1">
                <w:rPr>
                  <w:i/>
                  <w:iCs/>
                  <w:color w:val="auto"/>
                  <w:sz w:val="19"/>
                  <w:szCs w:val="19"/>
                </w:rPr>
                <w:delText xml:space="preserve">OC.5.7.3 </w:delText>
              </w:r>
            </w:del>
            <w:del w:id="1030" w:author="Antony Johnson" w:date="2022-11-18T18:56:00Z">
              <w:r w:rsidR="0090636F" w:rsidRPr="001502A6" w:rsidDel="00A70495">
                <w:rPr>
                  <w:i/>
                  <w:iCs/>
                  <w:color w:val="auto"/>
                  <w:sz w:val="19"/>
                  <w:szCs w:val="19"/>
                </w:rPr>
                <w:delText xml:space="preserve">/ </w:delText>
              </w:r>
              <w:r w:rsidR="00CC5564" w:rsidRPr="00A0057D" w:rsidDel="00A70495">
                <w:rPr>
                  <w:i/>
                  <w:color w:val="auto"/>
                  <w:sz w:val="19"/>
                </w:rPr>
                <w:delText>OC5.7.4</w:delText>
              </w:r>
              <w:r w:rsidR="00CC5564" w:rsidRPr="001502A6" w:rsidDel="00A70495">
                <w:rPr>
                  <w:i/>
                  <w:iCs/>
                  <w:color w:val="auto"/>
                  <w:sz w:val="19"/>
                  <w:szCs w:val="19"/>
                </w:rPr>
                <w:delText>.5</w:delText>
              </w:r>
            </w:del>
          </w:p>
        </w:tc>
      </w:tr>
      <w:tr w:rsidR="00857F94" w:rsidRPr="00857F94" w14:paraId="51865ED1" w14:textId="77777777" w:rsidTr="00A0057D">
        <w:tc>
          <w:tcPr>
            <w:tcW w:w="0" w:type="dxa"/>
          </w:tcPr>
          <w:p w14:paraId="0BD6104D" w14:textId="541095BF" w:rsidR="00D85C69" w:rsidRPr="00A0057D" w:rsidRDefault="00EC2239" w:rsidP="00A0057D">
            <w:pPr>
              <w:rPr>
                <w:color w:val="auto"/>
              </w:rPr>
            </w:pPr>
            <w:r w:rsidRPr="00A0057D">
              <w:rPr>
                <w:color w:val="auto"/>
              </w:rPr>
              <w:t>Demand Modification Tests required after two unsuccessful operations in real time or at least every year as required under NCER Art 45(1)</w:t>
            </w:r>
          </w:p>
        </w:tc>
        <w:tc>
          <w:tcPr>
            <w:tcW w:w="0" w:type="dxa"/>
          </w:tcPr>
          <w:p w14:paraId="2E3C11DF" w14:textId="16E2B892" w:rsidR="00D85C69" w:rsidRPr="00A0057D" w:rsidRDefault="00EC2239" w:rsidP="00A0057D">
            <w:pPr>
              <w:rPr>
                <w:i/>
                <w:color w:val="auto"/>
              </w:rPr>
            </w:pPr>
            <w:r w:rsidRPr="00A0057D">
              <w:rPr>
                <w:i/>
                <w:color w:val="auto"/>
              </w:rPr>
              <w:t xml:space="preserve">DRSC11.7.1 </w:t>
            </w:r>
          </w:p>
        </w:tc>
      </w:tr>
      <w:tr w:rsidR="00857F94" w:rsidRPr="00857F94" w14:paraId="3FB6315B" w14:textId="77777777" w:rsidTr="00A0057D">
        <w:tc>
          <w:tcPr>
            <w:tcW w:w="0" w:type="dxa"/>
          </w:tcPr>
          <w:p w14:paraId="2AF06AB8" w14:textId="1E143F85" w:rsidR="00D85C69" w:rsidRPr="00A0057D" w:rsidRDefault="00EC2239" w:rsidP="00A0057D">
            <w:pPr>
              <w:rPr>
                <w:color w:val="auto"/>
              </w:rPr>
            </w:pPr>
            <w:r w:rsidRPr="00A0057D">
              <w:rPr>
                <w:color w:val="auto"/>
              </w:rPr>
              <w:t xml:space="preserve">Low </w:t>
            </w:r>
            <w:r w:rsidR="00C2651A" w:rsidRPr="00A0057D">
              <w:rPr>
                <w:color w:val="auto"/>
              </w:rPr>
              <w:t>F</w:t>
            </w:r>
            <w:r w:rsidRPr="00A0057D">
              <w:rPr>
                <w:color w:val="auto"/>
              </w:rPr>
              <w:t xml:space="preserve">requency </w:t>
            </w:r>
            <w:r w:rsidR="00C2651A" w:rsidRPr="00A0057D">
              <w:rPr>
                <w:color w:val="auto"/>
              </w:rPr>
              <w:t>D</w:t>
            </w:r>
            <w:r w:rsidR="00A921AC" w:rsidRPr="00A0057D">
              <w:rPr>
                <w:color w:val="auto"/>
              </w:rPr>
              <w:t xml:space="preserve">emand </w:t>
            </w:r>
            <w:r w:rsidR="00C2651A" w:rsidRPr="00A0057D">
              <w:rPr>
                <w:color w:val="auto"/>
              </w:rPr>
              <w:t>D</w:t>
            </w:r>
            <w:r w:rsidR="00A921AC" w:rsidRPr="00A0057D">
              <w:rPr>
                <w:color w:val="auto"/>
              </w:rPr>
              <w:t>isconnection</w:t>
            </w:r>
            <w:r w:rsidRPr="00A0057D">
              <w:rPr>
                <w:color w:val="auto"/>
              </w:rPr>
              <w:t xml:space="preserve"> Test within a period defined at National Level as required under NCER Art 45(2)</w:t>
            </w:r>
          </w:p>
        </w:tc>
        <w:tc>
          <w:tcPr>
            <w:tcW w:w="0" w:type="dxa"/>
          </w:tcPr>
          <w:p w14:paraId="643AD2CF" w14:textId="3D939252" w:rsidR="00D85C69" w:rsidRPr="00A0057D" w:rsidRDefault="00EC2239" w:rsidP="00A0057D">
            <w:pPr>
              <w:rPr>
                <w:color w:val="auto"/>
              </w:rPr>
            </w:pPr>
            <w:r w:rsidRPr="00A0057D">
              <w:rPr>
                <w:i/>
                <w:color w:val="auto"/>
              </w:rPr>
              <w:t xml:space="preserve">DRSC11.7.2 – The </w:t>
            </w:r>
            <w:r w:rsidR="00C2651A" w:rsidRPr="00354111">
              <w:rPr>
                <w:i/>
                <w:color w:val="auto"/>
                <w:highlight w:val="green"/>
              </w:rPr>
              <w:t>relay</w:t>
            </w:r>
            <w:r w:rsidR="00C2651A" w:rsidRPr="001502A6">
              <w:rPr>
                <w:i/>
                <w:iCs/>
                <w:color w:val="auto"/>
              </w:rPr>
              <w:t xml:space="preserve"> </w:t>
            </w:r>
            <w:r w:rsidRPr="00A0057D">
              <w:rPr>
                <w:i/>
                <w:color w:val="auto"/>
              </w:rPr>
              <w:t>test period is defined in GB as every three years</w:t>
            </w:r>
            <w:r w:rsidRPr="00A0057D">
              <w:rPr>
                <w:color w:val="auto"/>
              </w:rPr>
              <w:t xml:space="preserve">.  </w:t>
            </w:r>
          </w:p>
        </w:tc>
      </w:tr>
      <w:tr w:rsidR="00857F94" w:rsidRPr="00857F94" w14:paraId="5189B736" w14:textId="77777777" w:rsidTr="00A0057D">
        <w:tc>
          <w:tcPr>
            <w:tcW w:w="0" w:type="dxa"/>
          </w:tcPr>
          <w:p w14:paraId="6F62D91C" w14:textId="7C05ADB6" w:rsidR="00EC2239" w:rsidRPr="00A0057D" w:rsidRDefault="009F0EBD" w:rsidP="00A0057D">
            <w:pPr>
              <w:rPr>
                <w:color w:val="auto"/>
              </w:rPr>
            </w:pPr>
            <w:r w:rsidRPr="00A0057D">
              <w:rPr>
                <w:color w:val="auto"/>
              </w:rPr>
              <w:t>HVD</w:t>
            </w:r>
            <w:r w:rsidR="004B143C" w:rsidRPr="00A0057D">
              <w:rPr>
                <w:color w:val="auto"/>
              </w:rPr>
              <w:t xml:space="preserve">C </w:t>
            </w:r>
            <w:ins w:id="1031" w:author="Antony Johnson" w:date="2022-11-18T18:56:00Z">
              <w:r w:rsidR="000876D6">
                <w:rPr>
                  <w:color w:val="auto"/>
                </w:rPr>
                <w:t>Restoration Capability</w:t>
              </w:r>
            </w:ins>
            <w:del w:id="1032" w:author="Antony Johnson" w:date="2022-11-18T18:56:00Z">
              <w:r w:rsidR="004B143C" w:rsidRPr="00A0057D" w:rsidDel="00A70495">
                <w:rPr>
                  <w:color w:val="auto"/>
                </w:rPr>
                <w:delText>Black Start</w:delText>
              </w:r>
            </w:del>
            <w:r w:rsidR="004B143C" w:rsidRPr="00A0057D">
              <w:rPr>
                <w:color w:val="auto"/>
              </w:rPr>
              <w:t xml:space="preserve"> Service</w:t>
            </w:r>
            <w:r w:rsidR="00C35B57" w:rsidRPr="00A0057D">
              <w:rPr>
                <w:color w:val="auto"/>
              </w:rPr>
              <w:t xml:space="preserve"> </w:t>
            </w:r>
            <w:r w:rsidR="004B143C" w:rsidRPr="00A0057D">
              <w:rPr>
                <w:color w:val="auto"/>
              </w:rPr>
              <w:t xml:space="preserve">testing to be carried out every three years in accordance with NCER Art 46 </w:t>
            </w:r>
          </w:p>
        </w:tc>
        <w:tc>
          <w:tcPr>
            <w:tcW w:w="0" w:type="dxa"/>
          </w:tcPr>
          <w:p w14:paraId="3E2FF9AA" w14:textId="1F4F2099" w:rsidR="00EC2239" w:rsidRPr="00A0057D" w:rsidRDefault="004B143C" w:rsidP="00A0057D">
            <w:pPr>
              <w:rPr>
                <w:i/>
                <w:color w:val="auto"/>
              </w:rPr>
            </w:pPr>
            <w:r w:rsidRPr="00354111">
              <w:rPr>
                <w:i/>
                <w:color w:val="auto"/>
                <w:highlight w:val="green"/>
              </w:rPr>
              <w:t>OC5.7.1</w:t>
            </w:r>
            <w:r w:rsidR="00857F94" w:rsidRPr="00354111">
              <w:rPr>
                <w:i/>
                <w:color w:val="auto"/>
                <w:highlight w:val="green"/>
              </w:rPr>
              <w:t xml:space="preserve"> / OC5.7.2 / OC5.7.4</w:t>
            </w:r>
            <w:ins w:id="1033" w:author="Antony Johnson" w:date="2022-11-18T18:56:00Z">
              <w:r w:rsidR="000876D6" w:rsidRPr="00354111">
                <w:rPr>
                  <w:i/>
                  <w:color w:val="auto"/>
                  <w:highlight w:val="green"/>
                </w:rPr>
                <w:t xml:space="preserve"> /</w:t>
              </w:r>
              <w:r w:rsidR="000876D6">
                <w:rPr>
                  <w:i/>
                  <w:iCs/>
                  <w:color w:val="auto"/>
                </w:rPr>
                <w:t xml:space="preserve"> OC5.</w:t>
              </w:r>
            </w:ins>
            <w:ins w:id="1034" w:author="Antony Johnson" w:date="2022-11-18T18:57:00Z">
              <w:r w:rsidR="000876D6">
                <w:rPr>
                  <w:i/>
                  <w:iCs/>
                  <w:color w:val="auto"/>
                </w:rPr>
                <w:t>7.5</w:t>
              </w:r>
            </w:ins>
          </w:p>
        </w:tc>
      </w:tr>
      <w:tr w:rsidR="00857F94" w:rsidRPr="00857F94" w14:paraId="3F81650A" w14:textId="77777777" w:rsidTr="00A0057D">
        <w:tc>
          <w:tcPr>
            <w:tcW w:w="0" w:type="dxa"/>
          </w:tcPr>
          <w:p w14:paraId="1C91ABC2" w14:textId="345AAE33" w:rsidR="00051BDA" w:rsidRPr="00A0057D" w:rsidRDefault="00B732C7" w:rsidP="00A0057D">
            <w:pPr>
              <w:rPr>
                <w:color w:val="auto"/>
              </w:rPr>
            </w:pPr>
            <w:r w:rsidRPr="00857F94">
              <w:rPr>
                <w:color w:val="auto"/>
              </w:rPr>
              <w:t xml:space="preserve">Low </w:t>
            </w:r>
            <w:r w:rsidR="000D563D">
              <w:rPr>
                <w:color w:val="auto"/>
              </w:rPr>
              <w:t>f</w:t>
            </w:r>
            <w:r w:rsidRPr="00857F94">
              <w:rPr>
                <w:color w:val="auto"/>
              </w:rPr>
              <w:t xml:space="preserve">requency </w:t>
            </w:r>
            <w:r w:rsidR="000D563D">
              <w:rPr>
                <w:color w:val="auto"/>
              </w:rPr>
              <w:t>d</w:t>
            </w:r>
            <w:r w:rsidRPr="00857F94">
              <w:rPr>
                <w:color w:val="auto"/>
              </w:rPr>
              <w:t xml:space="preserve">emand </w:t>
            </w:r>
            <w:r w:rsidR="000D563D">
              <w:rPr>
                <w:color w:val="auto"/>
              </w:rPr>
              <w:t>d</w:t>
            </w:r>
            <w:r w:rsidRPr="00857F94">
              <w:rPr>
                <w:color w:val="auto"/>
              </w:rPr>
              <w:t>isconnection</w:t>
            </w:r>
            <w:r w:rsidRPr="00A0057D">
              <w:rPr>
                <w:color w:val="auto"/>
              </w:rPr>
              <w:t xml:space="preserve"> Relay testing to be tested within a period defined at National Level as required under NCER Art 47</w:t>
            </w:r>
          </w:p>
        </w:tc>
        <w:tc>
          <w:tcPr>
            <w:tcW w:w="0" w:type="dxa"/>
          </w:tcPr>
          <w:p w14:paraId="1B770181" w14:textId="5928383D" w:rsidR="00051BDA" w:rsidRPr="00A0057D" w:rsidRDefault="00B732C7" w:rsidP="00A0057D">
            <w:pPr>
              <w:rPr>
                <w:i/>
                <w:color w:val="auto"/>
              </w:rPr>
            </w:pPr>
            <w:r w:rsidRPr="00A0057D">
              <w:rPr>
                <w:i/>
                <w:color w:val="auto"/>
              </w:rPr>
              <w:t>CC/ECC.A.5.4.2 and CC/ECC.A.5.4.3 –</w:t>
            </w:r>
            <w:r w:rsidR="00857F94" w:rsidRPr="00A0057D">
              <w:rPr>
                <w:i/>
                <w:color w:val="auto"/>
              </w:rPr>
              <w:t xml:space="preserve"> </w:t>
            </w:r>
            <w:r w:rsidR="00F32C9B" w:rsidRPr="00A0057D">
              <w:rPr>
                <w:i/>
                <w:color w:val="auto"/>
              </w:rPr>
              <w:t>In GB a period of once every three years has been selected.</w:t>
            </w:r>
          </w:p>
        </w:tc>
      </w:tr>
      <w:tr w:rsidR="00857F94" w:rsidRPr="00857F94" w14:paraId="6F7C0CCD" w14:textId="77777777" w:rsidTr="00A0057D">
        <w:tc>
          <w:tcPr>
            <w:tcW w:w="0" w:type="dxa"/>
          </w:tcPr>
          <w:p w14:paraId="58FFF478" w14:textId="58516856" w:rsidR="00F85B90" w:rsidRPr="00A0057D" w:rsidRDefault="00AD734B" w:rsidP="00A0057D">
            <w:pPr>
              <w:rPr>
                <w:color w:val="auto"/>
              </w:rPr>
            </w:pPr>
            <w:r w:rsidRPr="00A0057D">
              <w:rPr>
                <w:color w:val="auto"/>
              </w:rPr>
              <w:t>Testing of communication systems and backup power supplies for those communication systems in accordance with NCER Art 48</w:t>
            </w:r>
          </w:p>
        </w:tc>
        <w:tc>
          <w:tcPr>
            <w:tcW w:w="0" w:type="dxa"/>
          </w:tcPr>
          <w:p w14:paraId="6E5289C4" w14:textId="48068695" w:rsidR="00F85B90" w:rsidRPr="00A0057D" w:rsidRDefault="00AD734B" w:rsidP="00A0057D">
            <w:pPr>
              <w:rPr>
                <w:i/>
                <w:color w:val="auto"/>
              </w:rPr>
            </w:pPr>
            <w:r w:rsidRPr="00A0057D">
              <w:rPr>
                <w:i/>
                <w:color w:val="auto"/>
              </w:rPr>
              <w:t>CC/ECC.6.5.4.4</w:t>
            </w:r>
            <w:ins w:id="1035" w:author="Johnson (ESO), Antony" w:date="2023-03-02T17:44:00Z">
              <w:r w:rsidR="003B39BC">
                <w:rPr>
                  <w:i/>
                  <w:color w:val="auto"/>
                </w:rPr>
                <w:t xml:space="preserve"> and OC5.7.</w:t>
              </w:r>
              <w:r w:rsidR="00E33678">
                <w:rPr>
                  <w:i/>
                  <w:color w:val="auto"/>
                </w:rPr>
                <w:t>5(</w:t>
              </w:r>
              <w:proofErr w:type="spellStart"/>
              <w:r w:rsidR="00E33678">
                <w:rPr>
                  <w:i/>
                  <w:color w:val="auto"/>
                </w:rPr>
                <w:t>i</w:t>
              </w:r>
              <w:proofErr w:type="spellEnd"/>
              <w:r w:rsidR="00E33678">
                <w:rPr>
                  <w:i/>
                  <w:color w:val="auto"/>
                </w:rPr>
                <w:t>)</w:t>
              </w:r>
            </w:ins>
            <w:r w:rsidRPr="00A0057D">
              <w:rPr>
                <w:i/>
                <w:color w:val="auto"/>
              </w:rPr>
              <w:t xml:space="preserve"> </w:t>
            </w:r>
            <w:r w:rsidR="00857F94" w:rsidRPr="00A0057D">
              <w:rPr>
                <w:i/>
                <w:color w:val="auto"/>
              </w:rPr>
              <w:t>-</w:t>
            </w:r>
            <w:r w:rsidRPr="00A0057D">
              <w:rPr>
                <w:i/>
                <w:color w:val="auto"/>
              </w:rPr>
              <w:t xml:space="preserve"> </w:t>
            </w:r>
            <w:r w:rsidR="002517A5" w:rsidRPr="00A0057D">
              <w:rPr>
                <w:i/>
                <w:color w:val="auto"/>
              </w:rPr>
              <w:t xml:space="preserve">Testing of inter TSO communications is covered in Section </w:t>
            </w:r>
            <w:r w:rsidR="0074638E" w:rsidRPr="00741481">
              <w:rPr>
                <w:i/>
                <w:color w:val="auto"/>
                <w:highlight w:val="green"/>
              </w:rPr>
              <w:t>6</w:t>
            </w:r>
            <w:r w:rsidR="00386648" w:rsidRPr="00A0057D">
              <w:rPr>
                <w:i/>
                <w:color w:val="auto"/>
              </w:rPr>
              <w:t>.0</w:t>
            </w:r>
            <w:r w:rsidR="002517A5" w:rsidRPr="00A0057D">
              <w:rPr>
                <w:i/>
                <w:color w:val="auto"/>
              </w:rPr>
              <w:t xml:space="preserve"> below. </w:t>
            </w:r>
          </w:p>
        </w:tc>
      </w:tr>
      <w:tr w:rsidR="00857F94" w:rsidRPr="00857F94" w14:paraId="1E209F4E" w14:textId="77777777" w:rsidTr="00A0057D">
        <w:tc>
          <w:tcPr>
            <w:tcW w:w="0" w:type="dxa"/>
          </w:tcPr>
          <w:p w14:paraId="4B9047F3" w14:textId="77777777" w:rsidR="00D85C69" w:rsidRPr="00A0057D" w:rsidRDefault="00D85C69" w:rsidP="000226A1">
            <w:pPr>
              <w:jc w:val="both"/>
              <w:rPr>
                <w:color w:val="auto"/>
              </w:rPr>
            </w:pPr>
          </w:p>
        </w:tc>
        <w:tc>
          <w:tcPr>
            <w:tcW w:w="0" w:type="dxa"/>
          </w:tcPr>
          <w:p w14:paraId="79251196" w14:textId="77777777" w:rsidR="00D85C69" w:rsidRPr="00A0057D" w:rsidRDefault="00D85C69" w:rsidP="000226A1">
            <w:pPr>
              <w:jc w:val="both"/>
              <w:rPr>
                <w:color w:val="auto"/>
              </w:rPr>
            </w:pPr>
          </w:p>
        </w:tc>
      </w:tr>
    </w:tbl>
    <w:p w14:paraId="6DD8D342" w14:textId="3869739B" w:rsidR="000226A1" w:rsidRPr="00A0057D" w:rsidRDefault="00370AE0" w:rsidP="000226A1">
      <w:pPr>
        <w:ind w:left="720" w:hanging="720"/>
        <w:jc w:val="both"/>
        <w:rPr>
          <w:color w:val="auto"/>
        </w:rPr>
      </w:pPr>
      <w:r w:rsidRPr="00A0057D">
        <w:rPr>
          <w:color w:val="auto"/>
        </w:rPr>
        <w:t xml:space="preserve">  </w:t>
      </w:r>
      <w:r w:rsidR="00294AAD" w:rsidRPr="00A0057D">
        <w:rPr>
          <w:color w:val="auto"/>
        </w:rPr>
        <w:t xml:space="preserve"> </w:t>
      </w:r>
      <w:r w:rsidR="008D3331" w:rsidRPr="00A0057D">
        <w:rPr>
          <w:color w:val="auto"/>
        </w:rPr>
        <w:t xml:space="preserve"> </w:t>
      </w:r>
    </w:p>
    <w:p w14:paraId="4084C352" w14:textId="7F0E9385" w:rsidR="00E74E16" w:rsidRPr="00A0057D" w:rsidRDefault="00E74E16" w:rsidP="00E74E16">
      <w:pPr>
        <w:ind w:left="720" w:hanging="720"/>
        <w:jc w:val="center"/>
        <w:rPr>
          <w:color w:val="auto"/>
        </w:rPr>
      </w:pPr>
      <w:r w:rsidRPr="00A0057D">
        <w:rPr>
          <w:color w:val="auto"/>
        </w:rPr>
        <w:t>Table 1</w:t>
      </w:r>
    </w:p>
    <w:p w14:paraId="6D3E5105" w14:textId="77777777" w:rsidR="00E74E16" w:rsidRPr="00A8317D" w:rsidRDefault="00E74E16" w:rsidP="00E74E16">
      <w:pPr>
        <w:ind w:left="720" w:hanging="720"/>
        <w:jc w:val="center"/>
      </w:pPr>
    </w:p>
    <w:p w14:paraId="2346A65B" w14:textId="2AFA18B4" w:rsidR="00963958" w:rsidRPr="00A0057D" w:rsidRDefault="006E4D3E" w:rsidP="00963958">
      <w:pPr>
        <w:ind w:left="720" w:hanging="720"/>
        <w:jc w:val="both"/>
        <w:rPr>
          <w:i/>
          <w:color w:val="auto"/>
        </w:rPr>
      </w:pPr>
      <w:r>
        <w:rPr>
          <w:color w:val="auto"/>
        </w:rPr>
        <w:t>5</w:t>
      </w:r>
      <w:r w:rsidR="00963958" w:rsidRPr="00A0057D">
        <w:rPr>
          <w:color w:val="auto"/>
        </w:rPr>
        <w:t>.1.6</w:t>
      </w:r>
      <w:r w:rsidR="00963958" w:rsidRPr="00A0057D">
        <w:rPr>
          <w:color w:val="auto"/>
        </w:rPr>
        <w:tab/>
        <w:t>Article 43 (3) states “</w:t>
      </w:r>
      <w:r w:rsidR="004B6F32" w:rsidRPr="00A0057D">
        <w:rPr>
          <w:i/>
          <w:color w:val="auto"/>
        </w:rPr>
        <w:t xml:space="preserve">The test plan shall include the periodicity and conditions of the tests, following the minimum requirements outlined in Articles 44 to 47. </w:t>
      </w:r>
      <w:r w:rsidR="00E73D96">
        <w:rPr>
          <w:i/>
          <w:iCs/>
          <w:color w:val="auto"/>
        </w:rPr>
        <w:t xml:space="preserve"> </w:t>
      </w:r>
      <w:r w:rsidR="004B6F32" w:rsidRPr="00A0057D">
        <w:rPr>
          <w:i/>
          <w:color w:val="auto"/>
        </w:rPr>
        <w:t>The test plan shall follow the methodology laid down in Regulation (EU) 2016/631 Regulation (EU) 2016/1388 and Regulation (EU) 2016/1447 for the corresponding tested capability. For SGUs that are not subject to Regulation (EU) 2016/631, Regulation (EU) 2016/1388 and Regulation (EU) 2016/1447, the test plan shall follow the provisions of national law</w:t>
      </w:r>
      <w:r w:rsidR="00E74E16" w:rsidRPr="00A0057D">
        <w:rPr>
          <w:i/>
          <w:color w:val="auto"/>
        </w:rPr>
        <w:t>”</w:t>
      </w:r>
      <w:r w:rsidR="004B6F32" w:rsidRPr="00A0057D">
        <w:rPr>
          <w:i/>
          <w:color w:val="auto"/>
        </w:rPr>
        <w:t>.</w:t>
      </w:r>
    </w:p>
    <w:p w14:paraId="71962826" w14:textId="271D3FD9" w:rsidR="00E74E16" w:rsidRPr="00A0057D" w:rsidRDefault="006E4D3E" w:rsidP="00963958">
      <w:pPr>
        <w:ind w:left="720" w:hanging="720"/>
        <w:jc w:val="both"/>
        <w:rPr>
          <w:color w:val="auto"/>
        </w:rPr>
      </w:pPr>
      <w:r>
        <w:rPr>
          <w:color w:val="auto"/>
        </w:rPr>
        <w:t>5</w:t>
      </w:r>
      <w:r w:rsidR="00E74E16" w:rsidRPr="00A0057D">
        <w:rPr>
          <w:color w:val="auto"/>
        </w:rPr>
        <w:t>.1.7</w:t>
      </w:r>
      <w:r w:rsidR="00E74E16" w:rsidRPr="00A0057D">
        <w:rPr>
          <w:color w:val="auto"/>
        </w:rPr>
        <w:tab/>
        <w:t xml:space="preserve">The periodicity and conditions of the requirements and tests in relation to Articles 44 to 47 of the NCER are covered in the Grid Code as </w:t>
      </w:r>
      <w:r w:rsidR="00370E07" w:rsidRPr="00741481">
        <w:rPr>
          <w:color w:val="auto"/>
          <w:highlight w:val="green"/>
        </w:rPr>
        <w:t xml:space="preserve">referenced </w:t>
      </w:r>
      <w:r w:rsidR="00E74E16" w:rsidRPr="00741481">
        <w:rPr>
          <w:color w:val="auto"/>
          <w:highlight w:val="green"/>
        </w:rPr>
        <w:t xml:space="preserve">in Table 1 above.  For </w:t>
      </w:r>
      <w:r w:rsidR="005E17AC" w:rsidRPr="00741481">
        <w:rPr>
          <w:color w:val="auto"/>
          <w:highlight w:val="green"/>
        </w:rPr>
        <w:t xml:space="preserve">parties who fall under the requirements of the EU NCER as defined in </w:t>
      </w:r>
      <w:r w:rsidR="00E82853" w:rsidRPr="00741481">
        <w:rPr>
          <w:color w:val="auto"/>
          <w:highlight w:val="green"/>
        </w:rPr>
        <w:t>Appendix A of the System Defence Plan and System Restoration Plan</w:t>
      </w:r>
      <w:r w:rsidR="00E74E16" w:rsidRPr="00A0057D">
        <w:rPr>
          <w:color w:val="auto"/>
        </w:rPr>
        <w:t xml:space="preserve"> which are not covered by the requirements of </w:t>
      </w:r>
      <w:proofErr w:type="spellStart"/>
      <w:r w:rsidR="00E74E16" w:rsidRPr="00A0057D">
        <w:rPr>
          <w:color w:val="auto"/>
        </w:rPr>
        <w:t>RfG</w:t>
      </w:r>
      <w:proofErr w:type="spellEnd"/>
      <w:r w:rsidR="00E74E16" w:rsidRPr="00A0057D">
        <w:rPr>
          <w:color w:val="auto"/>
        </w:rPr>
        <w:t xml:space="preserve"> (Regulation (EU) 2016/631, DCC (Regulation (EU) 2016/1388) and HVDC Code (Regulation (EU) 2016/1447) these are covered through the existing requirements of the Grid Code through the </w:t>
      </w:r>
      <w:r w:rsidR="00E74E16" w:rsidRPr="00A0057D">
        <w:rPr>
          <w:i/>
          <w:color w:val="auto"/>
        </w:rPr>
        <w:t>Compliance Processes</w:t>
      </w:r>
      <w:r w:rsidR="00E74E16" w:rsidRPr="00A0057D">
        <w:rPr>
          <w:color w:val="auto"/>
        </w:rPr>
        <w:t xml:space="preserve"> and </w:t>
      </w:r>
      <w:r w:rsidR="00E74E16" w:rsidRPr="00A0057D">
        <w:rPr>
          <w:i/>
          <w:color w:val="auto"/>
        </w:rPr>
        <w:t>Operating Code 5</w:t>
      </w:r>
      <w:r w:rsidR="00E74E16" w:rsidRPr="00A0057D">
        <w:rPr>
          <w:color w:val="auto"/>
        </w:rPr>
        <w:t>.</w:t>
      </w:r>
    </w:p>
    <w:p w14:paraId="25F76716" w14:textId="00F6045D" w:rsidR="00E74E16" w:rsidRPr="00A0057D" w:rsidRDefault="006E4D3E" w:rsidP="00963958">
      <w:pPr>
        <w:ind w:left="720" w:hanging="720"/>
        <w:jc w:val="both"/>
        <w:rPr>
          <w:i/>
          <w:color w:val="auto"/>
        </w:rPr>
      </w:pPr>
      <w:r>
        <w:rPr>
          <w:color w:val="auto"/>
        </w:rPr>
        <w:t>5</w:t>
      </w:r>
      <w:r w:rsidR="00B8345A" w:rsidRPr="00A0057D">
        <w:rPr>
          <w:color w:val="auto"/>
        </w:rPr>
        <w:t>.1</w:t>
      </w:r>
      <w:r w:rsidR="0027030E" w:rsidRPr="00A0057D">
        <w:rPr>
          <w:color w:val="auto"/>
        </w:rPr>
        <w:t>.</w:t>
      </w:r>
      <w:r w:rsidR="00B8345A" w:rsidRPr="00A0057D">
        <w:rPr>
          <w:color w:val="auto"/>
        </w:rPr>
        <w:t>8</w:t>
      </w:r>
      <w:r w:rsidR="00B8345A" w:rsidRPr="00A0057D">
        <w:rPr>
          <w:color w:val="auto"/>
        </w:rPr>
        <w:tab/>
        <w:t>Article 43(4) states “</w:t>
      </w:r>
      <w:r w:rsidR="000B3B36" w:rsidRPr="00A0057D">
        <w:rPr>
          <w:i/>
          <w:color w:val="auto"/>
        </w:rPr>
        <w:t>Each TSO, DSO, SGU, defence service provider and restoration service provider shall not endanger the operational security of the transmission system and of the interconnected transmission system during the test.</w:t>
      </w:r>
      <w:r w:rsidR="00E73D96">
        <w:rPr>
          <w:i/>
          <w:iCs/>
          <w:color w:val="auto"/>
        </w:rPr>
        <w:t xml:space="preserve"> </w:t>
      </w:r>
      <w:r w:rsidR="000B3B36" w:rsidRPr="00A0057D">
        <w:rPr>
          <w:i/>
          <w:color w:val="auto"/>
        </w:rPr>
        <w:t xml:space="preserve"> The test shall be conducted in a way that minimises the impact on system users”.</w:t>
      </w:r>
    </w:p>
    <w:p w14:paraId="139A5917" w14:textId="3E04077C" w:rsidR="009902D8" w:rsidRPr="00A8317D" w:rsidRDefault="006E4D3E" w:rsidP="00963958">
      <w:pPr>
        <w:ind w:left="720" w:hanging="720"/>
        <w:jc w:val="both"/>
      </w:pPr>
      <w:r>
        <w:rPr>
          <w:color w:val="auto"/>
        </w:rPr>
        <w:t>5</w:t>
      </w:r>
      <w:r w:rsidR="000B3B36" w:rsidRPr="00A0057D">
        <w:rPr>
          <w:color w:val="auto"/>
        </w:rPr>
        <w:t>.1</w:t>
      </w:r>
      <w:r w:rsidR="0027030E" w:rsidRPr="00A0057D">
        <w:rPr>
          <w:color w:val="auto"/>
        </w:rPr>
        <w:t>.</w:t>
      </w:r>
      <w:r w:rsidR="000B3B36" w:rsidRPr="00A0057D">
        <w:rPr>
          <w:color w:val="auto"/>
        </w:rPr>
        <w:t>9</w:t>
      </w:r>
      <w:r w:rsidR="000B3B36" w:rsidRPr="00A8317D">
        <w:tab/>
      </w:r>
      <w:r w:rsidR="000B3B36" w:rsidRPr="00A0057D">
        <w:rPr>
          <w:color w:val="auto"/>
        </w:rPr>
        <w:t xml:space="preserve">As defined </w:t>
      </w:r>
      <w:r w:rsidR="00A921AC" w:rsidRPr="00A0057D">
        <w:rPr>
          <w:color w:val="auto"/>
        </w:rPr>
        <w:t xml:space="preserve">in </w:t>
      </w:r>
      <w:r w:rsidR="003D25FA" w:rsidRPr="00141AC1">
        <w:rPr>
          <w:color w:val="auto"/>
        </w:rPr>
        <w:t>Appendices</w:t>
      </w:r>
      <w:r w:rsidR="003D25FA" w:rsidRPr="00A0057D">
        <w:rPr>
          <w:color w:val="auto"/>
        </w:rPr>
        <w:t xml:space="preserve"> </w:t>
      </w:r>
      <w:r w:rsidR="000B3B36" w:rsidRPr="00A0057D">
        <w:rPr>
          <w:color w:val="auto"/>
        </w:rPr>
        <w:t xml:space="preserve">A of the System Defence Plan and System Restoration Plan, the approach adopted by </w:t>
      </w:r>
      <w:r w:rsidR="00FD2D4E" w:rsidRPr="00141AC1">
        <w:rPr>
          <w:color w:val="auto"/>
        </w:rPr>
        <w:t>NG</w:t>
      </w:r>
      <w:r w:rsidR="000B3B36" w:rsidRPr="00141AC1">
        <w:rPr>
          <w:color w:val="auto"/>
        </w:rPr>
        <w:t>ESO</w:t>
      </w:r>
      <w:r w:rsidR="000B3B36" w:rsidRPr="00A0057D">
        <w:rPr>
          <w:color w:val="auto"/>
        </w:rPr>
        <w:t xml:space="preserve"> is that the EU NCER will only apply to CUSC parties</w:t>
      </w:r>
      <w:r w:rsidR="00E82853" w:rsidRPr="00141AC1">
        <w:rPr>
          <w:color w:val="auto"/>
        </w:rPr>
        <w:t xml:space="preserve"> </w:t>
      </w:r>
      <w:r w:rsidR="00E82853" w:rsidRPr="00741481">
        <w:rPr>
          <w:color w:val="auto"/>
          <w:highlight w:val="green"/>
        </w:rPr>
        <w:t xml:space="preserve">and </w:t>
      </w:r>
      <w:proofErr w:type="gramStart"/>
      <w:r w:rsidR="00E82853" w:rsidRPr="00741481">
        <w:rPr>
          <w:color w:val="auto"/>
          <w:highlight w:val="green"/>
        </w:rPr>
        <w:t>Non-CUSC</w:t>
      </w:r>
      <w:proofErr w:type="gramEnd"/>
      <w:r w:rsidR="00E82853" w:rsidRPr="00741481">
        <w:rPr>
          <w:color w:val="auto"/>
          <w:highlight w:val="green"/>
        </w:rPr>
        <w:t xml:space="preserve"> </w:t>
      </w:r>
      <w:r w:rsidR="00011C2C" w:rsidRPr="00741481">
        <w:rPr>
          <w:color w:val="auto"/>
          <w:highlight w:val="green"/>
        </w:rPr>
        <w:t>parties who have a contract with NGESO to provide a Defence Service or a Restoration Service.  A “Def</w:t>
      </w:r>
      <w:r w:rsidR="004E416D" w:rsidRPr="00741481">
        <w:rPr>
          <w:color w:val="auto"/>
          <w:highlight w:val="green"/>
        </w:rPr>
        <w:t>ence Service” and a “Restoration Service” is defined</w:t>
      </w:r>
      <w:r w:rsidR="00F77401" w:rsidRPr="00741481">
        <w:rPr>
          <w:color w:val="auto"/>
          <w:highlight w:val="green"/>
        </w:rPr>
        <w:t xml:space="preserve"> in the Glossary of the System Defence Plan and System Restoration Plan</w:t>
      </w:r>
      <w:r w:rsidR="000B3B36" w:rsidRPr="00741481">
        <w:rPr>
          <w:color w:val="auto"/>
          <w:highlight w:val="green"/>
        </w:rPr>
        <w:t xml:space="preserve">.  </w:t>
      </w:r>
      <w:r w:rsidR="00370E07" w:rsidRPr="00741481">
        <w:rPr>
          <w:i/>
          <w:color w:val="auto"/>
          <w:highlight w:val="green"/>
        </w:rPr>
        <w:t>Grid Code</w:t>
      </w:r>
      <w:r w:rsidR="00370E07" w:rsidRPr="00A0057D">
        <w:rPr>
          <w:i/>
          <w:color w:val="auto"/>
        </w:rPr>
        <w:t xml:space="preserve"> </w:t>
      </w:r>
      <w:r w:rsidR="000B3B36" w:rsidRPr="00A0057D">
        <w:rPr>
          <w:i/>
          <w:color w:val="auto"/>
        </w:rPr>
        <w:t>OC5.5.3.3</w:t>
      </w:r>
      <w:r w:rsidR="000B3B36" w:rsidRPr="00A0057D">
        <w:rPr>
          <w:color w:val="auto"/>
        </w:rPr>
        <w:t xml:space="preserve"> states “</w:t>
      </w:r>
      <w:r w:rsidR="0086280A" w:rsidRPr="00A0057D">
        <w:rPr>
          <w:i/>
          <w:color w:val="auto"/>
        </w:rPr>
        <w:t xml:space="preserve">The </w:t>
      </w:r>
      <w:r w:rsidR="0086280A" w:rsidRPr="00A0057D">
        <w:rPr>
          <w:b/>
          <w:i/>
          <w:color w:val="auto"/>
        </w:rPr>
        <w:t>User</w:t>
      </w:r>
      <w:r w:rsidR="0086280A" w:rsidRPr="00A0057D">
        <w:rPr>
          <w:i/>
          <w:color w:val="auto"/>
        </w:rPr>
        <w:t xml:space="preserve"> is responsible for carrying out the test </w:t>
      </w:r>
      <w:r w:rsidR="0086280A" w:rsidRPr="00741481">
        <w:rPr>
          <w:i/>
          <w:color w:val="auto"/>
          <w:highlight w:val="green"/>
        </w:rPr>
        <w:t xml:space="preserve">on their </w:t>
      </w:r>
      <w:r w:rsidR="0086280A" w:rsidRPr="00741481">
        <w:rPr>
          <w:b/>
          <w:i/>
          <w:color w:val="auto"/>
          <w:highlight w:val="green"/>
        </w:rPr>
        <w:t>Plant</w:t>
      </w:r>
      <w:r w:rsidR="0086280A" w:rsidRPr="0006260B">
        <w:rPr>
          <w:i/>
          <w:iCs/>
          <w:color w:val="auto"/>
        </w:rPr>
        <w:t xml:space="preserve"> </w:t>
      </w:r>
      <w:r w:rsidR="0086280A" w:rsidRPr="00A0057D">
        <w:rPr>
          <w:i/>
          <w:color w:val="auto"/>
        </w:rPr>
        <w:t xml:space="preserve">and retains the responsibility for the safety of personnel and </w:t>
      </w:r>
      <w:r w:rsidR="0086280A" w:rsidRPr="00741481">
        <w:rPr>
          <w:i/>
          <w:color w:val="auto"/>
          <w:highlight w:val="green"/>
        </w:rPr>
        <w:t xml:space="preserve">their </w:t>
      </w:r>
      <w:r w:rsidR="0086280A" w:rsidRPr="00741481">
        <w:rPr>
          <w:b/>
          <w:i/>
          <w:color w:val="auto"/>
          <w:highlight w:val="green"/>
        </w:rPr>
        <w:t>Plant</w:t>
      </w:r>
      <w:r w:rsidR="0086280A" w:rsidRPr="00A0057D">
        <w:rPr>
          <w:i/>
          <w:color w:val="auto"/>
        </w:rPr>
        <w:t xml:space="preserve"> during the test</w:t>
      </w:r>
      <w:r w:rsidR="0086280A" w:rsidRPr="006F0683">
        <w:rPr>
          <w:color w:val="auto"/>
        </w:rPr>
        <w:t>.</w:t>
      </w:r>
      <w:r w:rsidR="000B3B36" w:rsidRPr="00141AC1">
        <w:rPr>
          <w:color w:val="auto"/>
        </w:rPr>
        <w:t xml:space="preserve">” </w:t>
      </w:r>
      <w:r w:rsidR="00E73D96" w:rsidRPr="00A0057D">
        <w:rPr>
          <w:color w:val="auto"/>
        </w:rPr>
        <w:t xml:space="preserve"> </w:t>
      </w:r>
      <w:r w:rsidR="005C5812" w:rsidRPr="00A0057D">
        <w:rPr>
          <w:color w:val="auto"/>
        </w:rPr>
        <w:t>A</w:t>
      </w:r>
      <w:r w:rsidR="00760584" w:rsidRPr="00A0057D">
        <w:rPr>
          <w:color w:val="auto"/>
        </w:rPr>
        <w:t xml:space="preserve">s part of </w:t>
      </w:r>
      <w:r w:rsidR="00760584" w:rsidRPr="00741481">
        <w:rPr>
          <w:color w:val="auto"/>
          <w:highlight w:val="green"/>
        </w:rPr>
        <w:t>this Test Plan</w:t>
      </w:r>
      <w:r w:rsidR="005905A7" w:rsidRPr="00741481">
        <w:rPr>
          <w:color w:val="auto"/>
          <w:highlight w:val="green"/>
        </w:rPr>
        <w:t>,</w:t>
      </w:r>
      <w:r w:rsidR="00760584" w:rsidRPr="00741481">
        <w:rPr>
          <w:color w:val="auto"/>
          <w:highlight w:val="green"/>
        </w:rPr>
        <w:t xml:space="preserve"> any tests undertaken by a User</w:t>
      </w:r>
      <w:r w:rsidR="00B30117" w:rsidRPr="00741481">
        <w:rPr>
          <w:color w:val="auto"/>
          <w:highlight w:val="green"/>
        </w:rPr>
        <w:t xml:space="preserve">, Defence Service Provider or </w:t>
      </w:r>
      <w:ins w:id="1036" w:author="Antony Johnson" w:date="2022-11-18T18:58:00Z">
        <w:del w:id="1037" w:author="Antony Johnson [2]" w:date="2023-03-01T10:57:00Z">
          <w:r w:rsidR="007D2180" w:rsidRPr="00741481" w:rsidDel="00021423">
            <w:rPr>
              <w:color w:val="auto"/>
              <w:highlight w:val="green"/>
            </w:rPr>
            <w:delText xml:space="preserve">GB </w:delText>
          </w:r>
        </w:del>
      </w:ins>
      <w:r w:rsidR="00B30117" w:rsidRPr="00741481">
        <w:rPr>
          <w:color w:val="auto"/>
          <w:highlight w:val="green"/>
        </w:rPr>
        <w:t xml:space="preserve">Restoration Service Provider </w:t>
      </w:r>
      <w:r w:rsidR="00760584" w:rsidRPr="00741481">
        <w:rPr>
          <w:color w:val="auto"/>
          <w:highlight w:val="green"/>
        </w:rPr>
        <w:t xml:space="preserve">should not put the operational security of the Transmission System </w:t>
      </w:r>
      <w:r w:rsidR="00404F9B" w:rsidRPr="00741481">
        <w:rPr>
          <w:color w:val="auto"/>
          <w:highlight w:val="green"/>
        </w:rPr>
        <w:t>at risk and any test</w:t>
      </w:r>
      <w:r w:rsidR="00E44DAF" w:rsidRPr="00741481">
        <w:rPr>
          <w:color w:val="auto"/>
          <w:highlight w:val="green"/>
        </w:rPr>
        <w:t>s conducted</w:t>
      </w:r>
      <w:r w:rsidR="00404F9B" w:rsidRPr="00741481">
        <w:rPr>
          <w:color w:val="auto"/>
          <w:highlight w:val="green"/>
        </w:rPr>
        <w:t xml:space="preserve"> </w:t>
      </w:r>
      <w:r w:rsidR="0063281C" w:rsidRPr="00741481">
        <w:rPr>
          <w:color w:val="auto"/>
          <w:highlight w:val="green"/>
        </w:rPr>
        <w:t xml:space="preserve">should </w:t>
      </w:r>
      <w:r w:rsidR="00E44DAF" w:rsidRPr="00741481">
        <w:rPr>
          <w:color w:val="auto"/>
          <w:highlight w:val="green"/>
        </w:rPr>
        <w:t xml:space="preserve">also </w:t>
      </w:r>
      <w:r w:rsidR="00404F9B" w:rsidRPr="00741481">
        <w:rPr>
          <w:color w:val="auto"/>
          <w:highlight w:val="green"/>
        </w:rPr>
        <w:t>minimise</w:t>
      </w:r>
      <w:r w:rsidR="00E44DAF" w:rsidRPr="00741481">
        <w:rPr>
          <w:color w:val="auto"/>
          <w:highlight w:val="green"/>
        </w:rPr>
        <w:t xml:space="preserve"> the</w:t>
      </w:r>
      <w:r w:rsidR="00404F9B" w:rsidRPr="00741481">
        <w:rPr>
          <w:color w:val="auto"/>
          <w:highlight w:val="green"/>
        </w:rPr>
        <w:t xml:space="preserve"> impact on Users</w:t>
      </w:r>
      <w:r w:rsidR="00FD3F6F" w:rsidRPr="00741481">
        <w:rPr>
          <w:color w:val="auto"/>
          <w:highlight w:val="green"/>
        </w:rPr>
        <w:t xml:space="preserve"> as provided for under </w:t>
      </w:r>
      <w:r w:rsidR="00370E07" w:rsidRPr="00741481">
        <w:rPr>
          <w:i/>
          <w:color w:val="auto"/>
          <w:highlight w:val="green"/>
        </w:rPr>
        <w:t xml:space="preserve">Grid Code </w:t>
      </w:r>
      <w:r w:rsidR="00FD3F6F" w:rsidRPr="00741481">
        <w:rPr>
          <w:i/>
          <w:color w:val="auto"/>
          <w:highlight w:val="green"/>
        </w:rPr>
        <w:t>OC.5.5.3.3</w:t>
      </w:r>
      <w:r w:rsidR="00404F9B" w:rsidRPr="00741481">
        <w:rPr>
          <w:color w:val="auto"/>
          <w:highlight w:val="green"/>
        </w:rPr>
        <w:t>.</w:t>
      </w:r>
    </w:p>
    <w:p w14:paraId="1C270F61" w14:textId="4EAFFFEF" w:rsidR="007D54AE" w:rsidRPr="00A0057D" w:rsidRDefault="006E4D3E" w:rsidP="00A0057D">
      <w:pPr>
        <w:ind w:left="709" w:hanging="709"/>
        <w:jc w:val="both"/>
        <w:rPr>
          <w:color w:val="auto"/>
        </w:rPr>
      </w:pPr>
      <w:r>
        <w:rPr>
          <w:color w:val="auto"/>
        </w:rPr>
        <w:t>5</w:t>
      </w:r>
      <w:r w:rsidR="0027030E" w:rsidRPr="00A0057D">
        <w:rPr>
          <w:color w:val="auto"/>
        </w:rPr>
        <w:t>.1</w:t>
      </w:r>
      <w:r w:rsidR="009902D8" w:rsidRPr="00A0057D">
        <w:rPr>
          <w:color w:val="auto"/>
        </w:rPr>
        <w:t>.</w:t>
      </w:r>
      <w:r w:rsidR="00F55A76" w:rsidRPr="00C14CAF">
        <w:rPr>
          <w:color w:val="auto"/>
        </w:rPr>
        <w:t>1</w:t>
      </w:r>
      <w:r w:rsidR="009902D8" w:rsidRPr="00C14CAF">
        <w:rPr>
          <w:color w:val="auto"/>
        </w:rPr>
        <w:t>0</w:t>
      </w:r>
      <w:r w:rsidR="009902D8" w:rsidRPr="00A0057D">
        <w:rPr>
          <w:color w:val="auto"/>
        </w:rPr>
        <w:tab/>
      </w:r>
      <w:r w:rsidR="009902D8" w:rsidRPr="00F71FF7">
        <w:rPr>
          <w:color w:val="auto"/>
        </w:rPr>
        <w:t>Article</w:t>
      </w:r>
      <w:r w:rsidR="009902D8" w:rsidRPr="00A0057D">
        <w:rPr>
          <w:color w:val="auto"/>
        </w:rPr>
        <w:t xml:space="preserve"> 43(5) states “</w:t>
      </w:r>
      <w:r w:rsidR="007D54AE" w:rsidRPr="00A0057D">
        <w:rPr>
          <w:i/>
          <w:color w:val="auto"/>
        </w:rPr>
        <w:t xml:space="preserve">The test is deemed to be successful when it fulfils the conditions established by the relevant system operator </w:t>
      </w:r>
      <w:proofErr w:type="gramStart"/>
      <w:r w:rsidR="007D54AE" w:rsidRPr="00A0057D">
        <w:rPr>
          <w:i/>
          <w:color w:val="auto"/>
        </w:rPr>
        <w:t xml:space="preserve">pursuant </w:t>
      </w:r>
      <w:r w:rsidR="00086E8B" w:rsidRPr="00491324">
        <w:rPr>
          <w:i/>
          <w:iCs/>
          <w:color w:val="auto"/>
        </w:rPr>
        <w:t xml:space="preserve"> </w:t>
      </w:r>
      <w:r w:rsidR="007D54AE" w:rsidRPr="00A0057D">
        <w:rPr>
          <w:i/>
          <w:color w:val="auto"/>
        </w:rPr>
        <w:t>to</w:t>
      </w:r>
      <w:proofErr w:type="gramEnd"/>
      <w:r w:rsidR="007D54AE" w:rsidRPr="00A0057D">
        <w:rPr>
          <w:i/>
          <w:color w:val="auto"/>
        </w:rPr>
        <w:t xml:space="preserve"> paragraph 3. </w:t>
      </w:r>
      <w:r w:rsidR="00086E8B" w:rsidRPr="00491324">
        <w:rPr>
          <w:i/>
          <w:iCs/>
          <w:color w:val="auto"/>
        </w:rPr>
        <w:t xml:space="preserve"> </w:t>
      </w:r>
      <w:r w:rsidR="007D54AE" w:rsidRPr="00A0057D">
        <w:rPr>
          <w:i/>
          <w:color w:val="auto"/>
        </w:rPr>
        <w:t xml:space="preserve">As long as a test fails to fulfil these criteria, the TSO, DSO, SGU, defence service provider and restoration service </w:t>
      </w:r>
      <w:proofErr w:type="gramStart"/>
      <w:r w:rsidR="007D54AE" w:rsidRPr="00A0057D">
        <w:rPr>
          <w:i/>
          <w:color w:val="auto"/>
        </w:rPr>
        <w:t xml:space="preserve">provider </w:t>
      </w:r>
      <w:r w:rsidR="00086E8B" w:rsidRPr="00491324">
        <w:rPr>
          <w:i/>
          <w:iCs/>
          <w:color w:val="auto"/>
        </w:rPr>
        <w:t xml:space="preserve"> </w:t>
      </w:r>
      <w:r w:rsidR="007D54AE" w:rsidRPr="00A0057D">
        <w:rPr>
          <w:i/>
          <w:color w:val="auto"/>
        </w:rPr>
        <w:t>shall</w:t>
      </w:r>
      <w:proofErr w:type="gramEnd"/>
      <w:r w:rsidR="007D54AE" w:rsidRPr="00A0057D">
        <w:rPr>
          <w:i/>
          <w:color w:val="auto"/>
        </w:rPr>
        <w:t xml:space="preserve"> repeat the test</w:t>
      </w:r>
      <w:r w:rsidR="007D54AE" w:rsidRPr="00491324">
        <w:rPr>
          <w:i/>
          <w:iCs/>
          <w:color w:val="auto"/>
        </w:rPr>
        <w:t>.</w:t>
      </w:r>
      <w:r w:rsidR="00370E07">
        <w:rPr>
          <w:i/>
          <w:iCs/>
          <w:color w:val="auto"/>
        </w:rPr>
        <w:t>”</w:t>
      </w:r>
    </w:p>
    <w:p w14:paraId="354A1028" w14:textId="0749996F" w:rsidR="000B3B36" w:rsidRPr="00A0057D" w:rsidRDefault="006E4D3E" w:rsidP="00926A02">
      <w:pPr>
        <w:ind w:left="720" w:hanging="720"/>
        <w:jc w:val="both"/>
        <w:rPr>
          <w:color w:val="auto"/>
        </w:rPr>
      </w:pPr>
      <w:r>
        <w:rPr>
          <w:color w:val="auto"/>
        </w:rPr>
        <w:t>5</w:t>
      </w:r>
      <w:r w:rsidR="007D54AE" w:rsidRPr="00F05494">
        <w:rPr>
          <w:color w:val="auto"/>
        </w:rPr>
        <w:t>.</w:t>
      </w:r>
      <w:r w:rsidR="0027030E" w:rsidRPr="00F05494">
        <w:rPr>
          <w:color w:val="auto"/>
        </w:rPr>
        <w:t>1.</w:t>
      </w:r>
      <w:r w:rsidR="00F55A76" w:rsidRPr="00F05494">
        <w:rPr>
          <w:color w:val="auto"/>
        </w:rPr>
        <w:t>1</w:t>
      </w:r>
      <w:r w:rsidR="007D54AE" w:rsidRPr="00F05494">
        <w:rPr>
          <w:color w:val="auto"/>
        </w:rPr>
        <w:t>1</w:t>
      </w:r>
      <w:r w:rsidR="007D54AE" w:rsidRPr="00F05494">
        <w:rPr>
          <w:color w:val="auto"/>
        </w:rPr>
        <w:tab/>
      </w:r>
      <w:r w:rsidR="00370E07" w:rsidRPr="001C1B90">
        <w:rPr>
          <w:i/>
          <w:iCs/>
          <w:color w:val="auto"/>
        </w:rPr>
        <w:t>Grid Code</w:t>
      </w:r>
      <w:r w:rsidR="00370E07" w:rsidRPr="00A0057D">
        <w:rPr>
          <w:i/>
          <w:color w:val="auto"/>
        </w:rPr>
        <w:t xml:space="preserve"> </w:t>
      </w:r>
      <w:r w:rsidR="007D54AE" w:rsidRPr="00A0057D">
        <w:rPr>
          <w:i/>
          <w:color w:val="auto"/>
        </w:rPr>
        <w:t>OC5.5.4</w:t>
      </w:r>
      <w:r w:rsidR="00505BBF" w:rsidRPr="00A0057D">
        <w:rPr>
          <w:color w:val="auto"/>
        </w:rPr>
        <w:t xml:space="preserve"> refers the individual performance requirements for each type of plant and tests against which the Grid Code requirements are assessed which include the requirements of </w:t>
      </w:r>
      <w:proofErr w:type="spellStart"/>
      <w:r w:rsidR="00505BBF" w:rsidRPr="00A0057D">
        <w:rPr>
          <w:color w:val="auto"/>
        </w:rPr>
        <w:t>RfG</w:t>
      </w:r>
      <w:proofErr w:type="spellEnd"/>
      <w:r w:rsidR="00505BBF" w:rsidRPr="00A0057D">
        <w:rPr>
          <w:color w:val="auto"/>
        </w:rPr>
        <w:t xml:space="preserve">, DCC and HVDC Connection Network Codes. </w:t>
      </w:r>
      <w:r w:rsidR="00926A02" w:rsidRPr="00A0057D">
        <w:rPr>
          <w:color w:val="auto"/>
        </w:rPr>
        <w:t xml:space="preserve"> </w:t>
      </w:r>
      <w:r w:rsidR="00370E07" w:rsidRPr="00674BE1">
        <w:rPr>
          <w:i/>
          <w:color w:val="auto"/>
          <w:highlight w:val="green"/>
        </w:rPr>
        <w:t>Grid Code</w:t>
      </w:r>
      <w:r w:rsidR="00370E07" w:rsidRPr="001C1B90">
        <w:rPr>
          <w:i/>
          <w:iCs/>
          <w:color w:val="auto"/>
        </w:rPr>
        <w:t xml:space="preserve"> </w:t>
      </w:r>
      <w:r w:rsidR="00926A02" w:rsidRPr="00A0057D">
        <w:rPr>
          <w:i/>
          <w:color w:val="auto"/>
        </w:rPr>
        <w:t>OC5.5.4</w:t>
      </w:r>
      <w:r w:rsidR="00926A02" w:rsidRPr="00A0057D">
        <w:rPr>
          <w:color w:val="auto"/>
        </w:rPr>
        <w:t xml:space="preserve"> </w:t>
      </w:r>
      <w:ins w:id="1038" w:author="Antony Johnson" w:date="2022-11-18T18:59:00Z">
        <w:r w:rsidR="004C1B8E">
          <w:rPr>
            <w:color w:val="auto"/>
          </w:rPr>
          <w:t xml:space="preserve">and </w:t>
        </w:r>
        <w:r w:rsidR="004C1B8E" w:rsidRPr="00F71FF7">
          <w:rPr>
            <w:i/>
            <w:iCs/>
            <w:color w:val="auto"/>
          </w:rPr>
          <w:t>OC5.7</w:t>
        </w:r>
        <w:r w:rsidR="004C1B8E">
          <w:rPr>
            <w:color w:val="auto"/>
          </w:rPr>
          <w:t xml:space="preserve"> </w:t>
        </w:r>
      </w:ins>
      <w:r w:rsidR="00926A02" w:rsidRPr="00A0057D">
        <w:rPr>
          <w:color w:val="auto"/>
        </w:rPr>
        <w:t>of the Grid Code states the pass and fail criteria against the tests to be conducted.</w:t>
      </w:r>
    </w:p>
    <w:p w14:paraId="15B1BB61" w14:textId="15A6608F" w:rsidR="005444D0" w:rsidRDefault="00CD701F" w:rsidP="0044342C">
      <w:pPr>
        <w:ind w:left="709" w:hanging="709"/>
        <w:jc w:val="both"/>
        <w:rPr>
          <w:ins w:id="1039" w:author="Antony Johnson" w:date="2022-11-19T17:48:00Z"/>
          <w:color w:val="auto"/>
        </w:rPr>
      </w:pPr>
      <w:bookmarkStart w:id="1040" w:name="_Toc24975037"/>
      <w:r>
        <w:rPr>
          <w:color w:val="auto"/>
        </w:rPr>
        <w:t>5</w:t>
      </w:r>
      <w:r w:rsidR="00F05494" w:rsidRPr="0044342C">
        <w:rPr>
          <w:color w:val="auto"/>
        </w:rPr>
        <w:t>.1.12</w:t>
      </w:r>
      <w:r w:rsidR="00F05494" w:rsidRPr="0044342C">
        <w:rPr>
          <w:color w:val="auto"/>
        </w:rPr>
        <w:tab/>
      </w:r>
      <w:r w:rsidR="00C2651A" w:rsidRPr="00674BE1">
        <w:rPr>
          <w:i/>
          <w:color w:val="auto"/>
          <w:highlight w:val="green"/>
        </w:rPr>
        <w:t xml:space="preserve">Grid Code </w:t>
      </w:r>
      <w:r w:rsidR="003F3B7E" w:rsidRPr="00674BE1">
        <w:rPr>
          <w:i/>
          <w:color w:val="auto"/>
          <w:highlight w:val="green"/>
        </w:rPr>
        <w:t>CC.</w:t>
      </w:r>
      <w:r w:rsidR="00692C26" w:rsidRPr="00674BE1">
        <w:rPr>
          <w:i/>
          <w:color w:val="auto"/>
          <w:highlight w:val="green"/>
        </w:rPr>
        <w:t>7.10/ECC.7.10</w:t>
      </w:r>
      <w:r w:rsidR="00692C26" w:rsidRPr="00674BE1">
        <w:rPr>
          <w:color w:val="auto"/>
          <w:highlight w:val="green"/>
        </w:rPr>
        <w:t xml:space="preserve"> </w:t>
      </w:r>
      <w:r w:rsidR="00942574" w:rsidRPr="00674BE1">
        <w:rPr>
          <w:color w:val="auto"/>
          <w:highlight w:val="green"/>
        </w:rPr>
        <w:t xml:space="preserve">detail the obligations on </w:t>
      </w:r>
      <w:r w:rsidR="00C2651A" w:rsidRPr="00674BE1">
        <w:rPr>
          <w:color w:val="auto"/>
          <w:highlight w:val="green"/>
        </w:rPr>
        <w:t xml:space="preserve">Users </w:t>
      </w:r>
      <w:r w:rsidR="00942574" w:rsidRPr="00674BE1">
        <w:rPr>
          <w:color w:val="auto"/>
          <w:highlight w:val="green"/>
        </w:rPr>
        <w:t xml:space="preserve">in respect of Critical Tools and Facilities.  </w:t>
      </w:r>
      <w:proofErr w:type="gramStart"/>
      <w:r w:rsidR="00942574" w:rsidRPr="00674BE1">
        <w:rPr>
          <w:color w:val="auto"/>
          <w:highlight w:val="green"/>
        </w:rPr>
        <w:t xml:space="preserve">In particular </w:t>
      </w:r>
      <w:r w:rsidR="000D7BD3" w:rsidRPr="00674BE1">
        <w:rPr>
          <w:i/>
          <w:color w:val="auto"/>
          <w:highlight w:val="green"/>
        </w:rPr>
        <w:t>Grid</w:t>
      </w:r>
      <w:proofErr w:type="gramEnd"/>
      <w:r w:rsidR="000D7BD3" w:rsidRPr="00674BE1">
        <w:rPr>
          <w:i/>
          <w:color w:val="auto"/>
          <w:highlight w:val="green"/>
        </w:rPr>
        <w:t xml:space="preserve"> Code</w:t>
      </w:r>
      <w:r w:rsidR="000D7BD3" w:rsidRPr="00674BE1">
        <w:rPr>
          <w:color w:val="auto"/>
          <w:highlight w:val="green"/>
        </w:rPr>
        <w:t xml:space="preserve"> </w:t>
      </w:r>
      <w:r w:rsidR="006A70EA" w:rsidRPr="00674BE1">
        <w:rPr>
          <w:i/>
          <w:color w:val="auto"/>
          <w:highlight w:val="green"/>
        </w:rPr>
        <w:t>CC.7.10.3</w:t>
      </w:r>
      <w:ins w:id="1041" w:author="Johnson (ESO), Antony" w:date="2023-03-02T17:47:00Z">
        <w:r w:rsidR="00EF08B7">
          <w:rPr>
            <w:color w:val="auto"/>
            <w:highlight w:val="green"/>
          </w:rPr>
          <w:t>,</w:t>
        </w:r>
      </w:ins>
      <w:del w:id="1042" w:author="Johnson (ESO), Antony" w:date="2023-03-02T17:47:00Z">
        <w:r w:rsidR="006A70EA" w:rsidRPr="00674BE1" w:rsidDel="00EF08B7">
          <w:rPr>
            <w:color w:val="auto"/>
            <w:highlight w:val="green"/>
          </w:rPr>
          <w:delText xml:space="preserve"> and</w:delText>
        </w:r>
      </w:del>
      <w:r w:rsidR="006A70EA" w:rsidRPr="00674BE1">
        <w:rPr>
          <w:color w:val="auto"/>
          <w:highlight w:val="green"/>
        </w:rPr>
        <w:t xml:space="preserve"> </w:t>
      </w:r>
      <w:r w:rsidR="006A70EA" w:rsidRPr="00674BE1">
        <w:rPr>
          <w:i/>
          <w:color w:val="auto"/>
          <w:highlight w:val="green"/>
        </w:rPr>
        <w:t>ECC.7.10.3</w:t>
      </w:r>
      <w:r w:rsidR="006A70EA" w:rsidRPr="00674BE1">
        <w:rPr>
          <w:color w:val="auto"/>
          <w:highlight w:val="green"/>
        </w:rPr>
        <w:t xml:space="preserve"> </w:t>
      </w:r>
      <w:ins w:id="1043" w:author="Johnson (ESO), Antony" w:date="2023-03-02T17:47:00Z">
        <w:r w:rsidR="00EF08B7" w:rsidRPr="00A064DF">
          <w:rPr>
            <w:color w:val="auto"/>
          </w:rPr>
          <w:t xml:space="preserve">and </w:t>
        </w:r>
        <w:r w:rsidR="002172FE" w:rsidRPr="00A064DF">
          <w:rPr>
            <w:color w:val="auto"/>
          </w:rPr>
          <w:t>OC.5.7.5</w:t>
        </w:r>
        <w:r w:rsidR="002172FE">
          <w:rPr>
            <w:color w:val="auto"/>
            <w:highlight w:val="green"/>
          </w:rPr>
          <w:t xml:space="preserve"> </w:t>
        </w:r>
      </w:ins>
      <w:r w:rsidR="0044342C" w:rsidRPr="00674BE1">
        <w:rPr>
          <w:color w:val="auto"/>
          <w:highlight w:val="green"/>
        </w:rPr>
        <w:t>details the requirements for testing these Critical Tools and Facilities</w:t>
      </w:r>
      <w:ins w:id="1044" w:author="Antony Johnson" w:date="2022-11-18T19:03:00Z">
        <w:r w:rsidR="00D96BCC">
          <w:rPr>
            <w:color w:val="auto"/>
          </w:rPr>
          <w:t xml:space="preserve"> </w:t>
        </w:r>
      </w:ins>
    </w:p>
    <w:p w14:paraId="037D0291" w14:textId="51308C2C" w:rsidR="00905D55" w:rsidRPr="0044342C" w:rsidRDefault="0044342C" w:rsidP="00F07F34">
      <w:pPr>
        <w:jc w:val="both"/>
        <w:rPr>
          <w:color w:val="auto"/>
        </w:rPr>
      </w:pPr>
      <w:del w:id="1045" w:author="Antony Johnson" w:date="2022-11-19T17:59:00Z">
        <w:r w:rsidRPr="0044342C" w:rsidDel="00773658">
          <w:rPr>
            <w:color w:val="auto"/>
          </w:rPr>
          <w:delText>.</w:delText>
        </w:r>
      </w:del>
      <w:ins w:id="1046" w:author="Antony Johnson" w:date="2022-11-18T19:03:00Z">
        <w:r w:rsidR="00D96BCC">
          <w:rPr>
            <w:color w:val="auto"/>
          </w:rPr>
          <w:t xml:space="preserve"> </w:t>
        </w:r>
      </w:ins>
      <w:ins w:id="1047" w:author="Antony Johnson" w:date="2022-11-18T19:00:00Z">
        <w:r w:rsidR="00905D55" w:rsidRPr="0044342C">
          <w:rPr>
            <w:color w:val="auto"/>
          </w:rPr>
          <w:t xml:space="preserve"> </w:t>
        </w:r>
      </w:ins>
    </w:p>
    <w:p w14:paraId="5D6CCB80" w14:textId="7FD3EBFA" w:rsidR="000226A1" w:rsidRPr="00A8317D" w:rsidRDefault="005076B1" w:rsidP="00A0057D">
      <w:pPr>
        <w:pStyle w:val="Heading1"/>
      </w:pPr>
      <w:bookmarkStart w:id="1048" w:name="_Toc119777607"/>
      <w:r w:rsidRPr="00A8317D">
        <w:lastRenderedPageBreak/>
        <w:t>C</w:t>
      </w:r>
      <w:r w:rsidRPr="002C0C76">
        <w:t>omplia</w:t>
      </w:r>
      <w:r w:rsidRPr="00A8317D">
        <w:t xml:space="preserve">nce Testing and </w:t>
      </w:r>
      <w:r w:rsidR="002717E8" w:rsidRPr="00A8317D">
        <w:t xml:space="preserve">Periodic </w:t>
      </w:r>
      <w:r w:rsidRPr="00A8317D">
        <w:t>Review of the System Defence Plan</w:t>
      </w:r>
      <w:bookmarkEnd w:id="1040"/>
      <w:bookmarkEnd w:id="1048"/>
    </w:p>
    <w:p w14:paraId="357AB0DA" w14:textId="484072D0" w:rsidR="00AE4A0B" w:rsidRPr="00A0057D" w:rsidRDefault="00CD701F" w:rsidP="00A0057D">
      <w:pPr>
        <w:tabs>
          <w:tab w:val="left" w:pos="567"/>
          <w:tab w:val="left" w:pos="709"/>
        </w:tabs>
        <w:ind w:left="567" w:hanging="567"/>
        <w:jc w:val="both"/>
        <w:rPr>
          <w:color w:val="auto"/>
        </w:rPr>
      </w:pPr>
      <w:r>
        <w:rPr>
          <w:color w:val="auto"/>
        </w:rPr>
        <w:t>6</w:t>
      </w:r>
      <w:r w:rsidR="002717E8" w:rsidRPr="00A0057D">
        <w:rPr>
          <w:color w:val="auto"/>
        </w:rPr>
        <w:t>.1.1</w:t>
      </w:r>
      <w:r w:rsidR="002717E8" w:rsidRPr="00A0057D">
        <w:rPr>
          <w:color w:val="auto"/>
        </w:rPr>
        <w:tab/>
      </w:r>
      <w:r w:rsidR="00AE4A0B" w:rsidRPr="00A0057D">
        <w:rPr>
          <w:color w:val="auto"/>
        </w:rPr>
        <w:t xml:space="preserve">Article 50(1) of EU NCER states </w:t>
      </w:r>
      <w:r w:rsidR="00AE4A0B" w:rsidRPr="00A0057D">
        <w:rPr>
          <w:i/>
          <w:color w:val="auto"/>
        </w:rPr>
        <w:t>“Each DSO concerned by the</w:t>
      </w:r>
      <w:r w:rsidR="00E73D96" w:rsidRPr="00A0057D">
        <w:rPr>
          <w:i/>
          <w:color w:val="auto"/>
        </w:rPr>
        <w:t xml:space="preserve"> </w:t>
      </w:r>
      <w:r w:rsidR="00AE4A0B" w:rsidRPr="00A0057D">
        <w:rPr>
          <w:i/>
          <w:color w:val="auto"/>
        </w:rPr>
        <w:t xml:space="preserve">implementation of the low frequency demand disconnection on its installations shall update once a year the communication to the notifying system operator provided for in point (b) of Article 12(6). </w:t>
      </w:r>
      <w:r w:rsidR="00E73D96">
        <w:rPr>
          <w:i/>
          <w:iCs/>
          <w:color w:val="auto"/>
        </w:rPr>
        <w:t xml:space="preserve"> </w:t>
      </w:r>
      <w:r w:rsidR="00AE4A0B" w:rsidRPr="00A0057D">
        <w:rPr>
          <w:i/>
          <w:color w:val="auto"/>
        </w:rPr>
        <w:t>This communication shall include the frequency settings at which netted demand disconnection is initiated and the percentage of netted demand disconnected at every such setting”.</w:t>
      </w:r>
      <w:r w:rsidR="00AE4A0B" w:rsidRPr="00A0057D">
        <w:rPr>
          <w:color w:val="auto"/>
        </w:rPr>
        <w:t xml:space="preserve"> </w:t>
      </w:r>
    </w:p>
    <w:p w14:paraId="326BDDC8" w14:textId="2FFA1916" w:rsidR="00AE4A0B" w:rsidRPr="00A0057D" w:rsidRDefault="00CD701F" w:rsidP="00A0057D">
      <w:pPr>
        <w:tabs>
          <w:tab w:val="left" w:pos="567"/>
          <w:tab w:val="left" w:pos="709"/>
        </w:tabs>
        <w:ind w:left="567" w:hanging="567"/>
        <w:jc w:val="both"/>
        <w:rPr>
          <w:i/>
          <w:color w:val="auto"/>
        </w:rPr>
      </w:pPr>
      <w:r>
        <w:rPr>
          <w:color w:val="auto"/>
        </w:rPr>
        <w:t>6</w:t>
      </w:r>
      <w:r w:rsidR="00AE4A0B" w:rsidRPr="00A0057D">
        <w:rPr>
          <w:color w:val="auto"/>
        </w:rPr>
        <w:t>.1.2.</w:t>
      </w:r>
      <w:r w:rsidR="00E73D96">
        <w:rPr>
          <w:color w:val="auto"/>
        </w:rPr>
        <w:tab/>
      </w:r>
      <w:r w:rsidR="00AE4A0B" w:rsidRPr="00A0057D">
        <w:rPr>
          <w:color w:val="auto"/>
        </w:rPr>
        <w:t>Article 50(2) of the EU NCER states “</w:t>
      </w:r>
      <w:r w:rsidR="00AE4A0B" w:rsidRPr="00A0057D">
        <w:rPr>
          <w:i/>
          <w:color w:val="auto"/>
        </w:rPr>
        <w:t>Each TSO shall monitor the proper implementation of the low frequency demand disconnection on the basis of the yearly written communication referred to in paragraph 1 and on the basis of implementation details of TSOs' installations where applicable</w:t>
      </w:r>
      <w:r w:rsidR="00AE4A0B" w:rsidRPr="00573099">
        <w:rPr>
          <w:i/>
          <w:iCs/>
          <w:color w:val="auto"/>
        </w:rPr>
        <w:t>.</w:t>
      </w:r>
      <w:r w:rsidR="00C2651A">
        <w:rPr>
          <w:i/>
          <w:iCs/>
          <w:color w:val="auto"/>
        </w:rPr>
        <w:t>”</w:t>
      </w:r>
      <w:r w:rsidR="00AE4A0B" w:rsidRPr="00A0057D">
        <w:rPr>
          <w:i/>
          <w:color w:val="auto"/>
        </w:rPr>
        <w:t xml:space="preserve"> </w:t>
      </w:r>
    </w:p>
    <w:p w14:paraId="64E096A4" w14:textId="1EDF588C" w:rsidR="00AE4A0B" w:rsidRPr="00A8317D" w:rsidRDefault="00CD701F" w:rsidP="00A0057D">
      <w:pPr>
        <w:tabs>
          <w:tab w:val="left" w:pos="567"/>
          <w:tab w:val="left" w:pos="709"/>
        </w:tabs>
        <w:ind w:left="567" w:hanging="567"/>
        <w:jc w:val="both"/>
      </w:pPr>
      <w:r w:rsidRPr="00CD701F">
        <w:rPr>
          <w:color w:val="auto"/>
        </w:rPr>
        <w:t>6</w:t>
      </w:r>
      <w:r w:rsidR="00AE4A0B" w:rsidRPr="00A0057D">
        <w:rPr>
          <w:color w:val="auto"/>
        </w:rPr>
        <w:t>.1.</w:t>
      </w:r>
      <w:r w:rsidRPr="00CD701F">
        <w:rPr>
          <w:color w:val="auto"/>
        </w:rPr>
        <w:t>3</w:t>
      </w:r>
      <w:r w:rsidR="00AE4A0B" w:rsidRPr="00A8317D">
        <w:tab/>
      </w:r>
      <w:r w:rsidR="00AE4A0B" w:rsidRPr="00A0057D">
        <w:rPr>
          <w:color w:val="auto"/>
        </w:rPr>
        <w:t xml:space="preserve">Both the requirements of Articles 50(1) and 50(2) of the EU NCER are fulfilled through the Grid Code Week 24 process as required under </w:t>
      </w:r>
      <w:r w:rsidR="00AE4A0B" w:rsidRPr="00A0057D">
        <w:rPr>
          <w:i/>
          <w:color w:val="auto"/>
        </w:rPr>
        <w:t>PC.A.1.2</w:t>
      </w:r>
      <w:r w:rsidR="00AE4A0B" w:rsidRPr="00A0057D">
        <w:rPr>
          <w:color w:val="auto"/>
        </w:rPr>
        <w:t xml:space="preserve"> and </w:t>
      </w:r>
      <w:r w:rsidR="00AE4A0B" w:rsidRPr="00A0057D">
        <w:rPr>
          <w:i/>
          <w:color w:val="auto"/>
        </w:rPr>
        <w:t>PC.A.4.6</w:t>
      </w:r>
      <w:r w:rsidR="00AE4A0B" w:rsidRPr="00A0057D">
        <w:rPr>
          <w:color w:val="auto"/>
        </w:rPr>
        <w:t xml:space="preserve"> of the </w:t>
      </w:r>
      <w:r w:rsidR="006E7F6C" w:rsidRPr="00674BE1">
        <w:rPr>
          <w:i/>
          <w:color w:val="auto"/>
          <w:highlight w:val="green"/>
        </w:rPr>
        <w:t>Grid Code</w:t>
      </w:r>
      <w:r w:rsidR="006E7F6C" w:rsidRPr="001C1B90">
        <w:rPr>
          <w:i/>
          <w:iCs/>
          <w:color w:val="auto"/>
        </w:rPr>
        <w:t xml:space="preserve"> </w:t>
      </w:r>
      <w:r w:rsidR="00AE4A0B" w:rsidRPr="00A0057D">
        <w:rPr>
          <w:i/>
          <w:color w:val="auto"/>
        </w:rPr>
        <w:t>Planning Code</w:t>
      </w:r>
      <w:r w:rsidR="00AE4A0B" w:rsidRPr="00A0057D">
        <w:rPr>
          <w:color w:val="auto"/>
        </w:rPr>
        <w:t xml:space="preserve">.  </w:t>
      </w:r>
      <w:r w:rsidR="008D3C7A" w:rsidRPr="00A0057D">
        <w:rPr>
          <w:color w:val="auto"/>
        </w:rPr>
        <w:t xml:space="preserve">The technical requirements for low frequency demand disconnection are detailed in </w:t>
      </w:r>
      <w:r w:rsidR="00C2651A" w:rsidRPr="001C1B90">
        <w:rPr>
          <w:i/>
          <w:iCs/>
          <w:color w:val="auto"/>
        </w:rPr>
        <w:t xml:space="preserve">Grid Code </w:t>
      </w:r>
      <w:r w:rsidR="008D3C7A" w:rsidRPr="00A0057D">
        <w:rPr>
          <w:i/>
          <w:color w:val="auto"/>
        </w:rPr>
        <w:t>CC.6.4.3, ECC.6.4.3, CC.A.5, ECC.A.5</w:t>
      </w:r>
      <w:r w:rsidR="008D3C7A" w:rsidRPr="00A0057D">
        <w:rPr>
          <w:color w:val="auto"/>
        </w:rPr>
        <w:t xml:space="preserve"> and </w:t>
      </w:r>
      <w:r w:rsidR="008D3C7A" w:rsidRPr="00A0057D">
        <w:rPr>
          <w:i/>
          <w:color w:val="auto"/>
        </w:rPr>
        <w:t>OC6.6.6</w:t>
      </w:r>
      <w:r w:rsidR="008D3C7A" w:rsidRPr="00A0057D">
        <w:rPr>
          <w:color w:val="auto"/>
        </w:rPr>
        <w:t xml:space="preserve">.  </w:t>
      </w:r>
    </w:p>
    <w:p w14:paraId="760CD7E6" w14:textId="5CF67812" w:rsidR="008D3C7A" w:rsidRPr="00A0057D" w:rsidRDefault="00CD701F" w:rsidP="00A0057D">
      <w:pPr>
        <w:tabs>
          <w:tab w:val="left" w:pos="567"/>
          <w:tab w:val="left" w:pos="709"/>
        </w:tabs>
        <w:ind w:left="567" w:hanging="567"/>
        <w:rPr>
          <w:i/>
          <w:color w:val="auto"/>
        </w:rPr>
      </w:pPr>
      <w:r>
        <w:rPr>
          <w:color w:val="auto"/>
        </w:rPr>
        <w:t>6</w:t>
      </w:r>
      <w:r w:rsidR="00AE4A0B" w:rsidRPr="00A0057D">
        <w:rPr>
          <w:color w:val="auto"/>
        </w:rPr>
        <w:t>.1.</w:t>
      </w:r>
      <w:r>
        <w:rPr>
          <w:color w:val="auto"/>
        </w:rPr>
        <w:t>4</w:t>
      </w:r>
      <w:r w:rsidR="00AE4A0B" w:rsidRPr="00A0057D">
        <w:rPr>
          <w:color w:val="auto"/>
        </w:rPr>
        <w:t>. Article 50(3) of the EU NCER states “</w:t>
      </w:r>
      <w:r w:rsidR="00AE4A0B" w:rsidRPr="00A0057D">
        <w:rPr>
          <w:i/>
          <w:color w:val="auto"/>
        </w:rPr>
        <w:t xml:space="preserve">Each TSO shall review, at least every five years, its complete system defence plan to assess its effectiveness. The TSO shall in this review </w:t>
      </w:r>
      <w:proofErr w:type="gramStart"/>
      <w:r w:rsidR="00AE4A0B" w:rsidRPr="00A0057D">
        <w:rPr>
          <w:i/>
          <w:color w:val="auto"/>
        </w:rPr>
        <w:t>take into account</w:t>
      </w:r>
      <w:proofErr w:type="gramEnd"/>
      <w:r w:rsidR="00AE4A0B" w:rsidRPr="00A0057D">
        <w:rPr>
          <w:i/>
          <w:color w:val="auto"/>
        </w:rPr>
        <w:t xml:space="preserve"> at least: </w:t>
      </w:r>
    </w:p>
    <w:p w14:paraId="3A2A0DAD" w14:textId="5A47910D"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 xml:space="preserve">the development and evolution of its network since the last review or first </w:t>
      </w:r>
      <w:proofErr w:type="gramStart"/>
      <w:r w:rsidRPr="00A0057D">
        <w:rPr>
          <w:i/>
          <w:color w:val="auto"/>
        </w:rPr>
        <w:t>design;</w:t>
      </w:r>
      <w:proofErr w:type="gramEnd"/>
      <w:r w:rsidRPr="00A0057D">
        <w:rPr>
          <w:i/>
          <w:color w:val="auto"/>
        </w:rPr>
        <w:t xml:space="preserve"> </w:t>
      </w:r>
    </w:p>
    <w:p w14:paraId="5C647851" w14:textId="19A9CDB4"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 xml:space="preserve">the capabilities of new equipment installed on the transmission and distribution systems since the last review or first </w:t>
      </w:r>
      <w:proofErr w:type="gramStart"/>
      <w:r w:rsidRPr="00A0057D">
        <w:rPr>
          <w:i/>
          <w:color w:val="auto"/>
        </w:rPr>
        <w:t>design;</w:t>
      </w:r>
      <w:proofErr w:type="gramEnd"/>
      <w:r w:rsidRPr="00A0057D">
        <w:rPr>
          <w:i/>
          <w:color w:val="auto"/>
        </w:rPr>
        <w:t xml:space="preserve"> </w:t>
      </w:r>
    </w:p>
    <w:p w14:paraId="59B4E9F7" w14:textId="44D11B26"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 xml:space="preserve">the SGUs commissioned since the last review or first design, their capabilities and relevant services </w:t>
      </w:r>
      <w:proofErr w:type="gramStart"/>
      <w:r w:rsidRPr="00A0057D">
        <w:rPr>
          <w:i/>
          <w:color w:val="auto"/>
        </w:rPr>
        <w:t>offered;</w:t>
      </w:r>
      <w:proofErr w:type="gramEnd"/>
      <w:r w:rsidRPr="00A0057D">
        <w:rPr>
          <w:i/>
          <w:color w:val="auto"/>
        </w:rPr>
        <w:t xml:space="preserve"> </w:t>
      </w:r>
    </w:p>
    <w:p w14:paraId="32686089" w14:textId="0D21DBD9"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 xml:space="preserve">the tests carried out and the analysis of system incidents pursuant to Article 56(5) of Regulation (EU) 2017/1485; and </w:t>
      </w:r>
    </w:p>
    <w:p w14:paraId="295B9B26" w14:textId="606C4CDC" w:rsidR="008D3C7A" w:rsidRPr="00A0057D" w:rsidRDefault="00AE4A0B" w:rsidP="00A0057D">
      <w:pPr>
        <w:pStyle w:val="ListParagraph"/>
        <w:numPr>
          <w:ilvl w:val="0"/>
          <w:numId w:val="26"/>
        </w:numPr>
        <w:tabs>
          <w:tab w:val="left" w:pos="567"/>
          <w:tab w:val="left" w:pos="993"/>
          <w:tab w:val="left" w:pos="1418"/>
        </w:tabs>
        <w:ind w:left="1418" w:hanging="425"/>
        <w:rPr>
          <w:i/>
          <w:color w:val="auto"/>
        </w:rPr>
      </w:pPr>
      <w:r w:rsidRPr="00A0057D">
        <w:rPr>
          <w:i/>
          <w:color w:val="auto"/>
        </w:rPr>
        <w:t>the operational data collected during normal operation and after disturbance</w:t>
      </w:r>
      <w:r w:rsidR="003F5BAE" w:rsidRPr="00A0057D">
        <w:rPr>
          <w:i/>
          <w:color w:val="auto"/>
        </w:rPr>
        <w:t>”</w:t>
      </w:r>
      <w:r w:rsidRPr="00A0057D">
        <w:rPr>
          <w:i/>
          <w:color w:val="auto"/>
        </w:rPr>
        <w:t xml:space="preserve">. </w:t>
      </w:r>
    </w:p>
    <w:p w14:paraId="3132417C" w14:textId="098487E6" w:rsidR="008D3C7A" w:rsidRPr="00A0057D" w:rsidRDefault="00CD701F" w:rsidP="00A0057D">
      <w:pPr>
        <w:tabs>
          <w:tab w:val="left" w:pos="567"/>
          <w:tab w:val="left" w:pos="709"/>
        </w:tabs>
        <w:ind w:left="567" w:hanging="567"/>
        <w:rPr>
          <w:color w:val="auto"/>
        </w:rPr>
      </w:pPr>
      <w:r w:rsidRPr="0022494E">
        <w:rPr>
          <w:color w:val="auto"/>
        </w:rPr>
        <w:t>6</w:t>
      </w:r>
      <w:r w:rsidR="00613903" w:rsidRPr="0022494E">
        <w:rPr>
          <w:color w:val="auto"/>
        </w:rPr>
        <w:t>.1.</w:t>
      </w:r>
      <w:r w:rsidRPr="0022494E">
        <w:rPr>
          <w:color w:val="auto"/>
        </w:rPr>
        <w:t>5</w:t>
      </w:r>
      <w:r w:rsidR="00613903" w:rsidRPr="0022494E">
        <w:rPr>
          <w:color w:val="auto"/>
        </w:rPr>
        <w:tab/>
      </w:r>
      <w:r w:rsidR="00613903" w:rsidRPr="00A0057D">
        <w:rPr>
          <w:color w:val="auto"/>
        </w:rPr>
        <w:t>The mechanism b</w:t>
      </w:r>
      <w:r w:rsidR="00A73F7E" w:rsidRPr="00A0057D">
        <w:rPr>
          <w:color w:val="auto"/>
        </w:rPr>
        <w:t>y</w:t>
      </w:r>
      <w:r w:rsidR="00613903" w:rsidRPr="00A0057D">
        <w:rPr>
          <w:color w:val="auto"/>
        </w:rPr>
        <w:t xml:space="preserve"> which items (a) to (e) of Article 50(3) are undertaken are summarised in Table</w:t>
      </w:r>
      <w:r w:rsidR="00086E8B" w:rsidRPr="00A0057D">
        <w:rPr>
          <w:color w:val="auto"/>
        </w:rPr>
        <w:t xml:space="preserve"> </w:t>
      </w:r>
      <w:r w:rsidR="00613903" w:rsidRPr="00A0057D">
        <w:rPr>
          <w:color w:val="auto"/>
        </w:rPr>
        <w:t xml:space="preserve">2 below.  </w:t>
      </w:r>
    </w:p>
    <w:tbl>
      <w:tblPr>
        <w:tblStyle w:val="NationalGrid"/>
        <w:tblW w:w="7513" w:type="dxa"/>
        <w:tblLook w:val="04A0" w:firstRow="1" w:lastRow="0" w:firstColumn="1" w:lastColumn="0" w:noHBand="0" w:noVBand="1"/>
      </w:tblPr>
      <w:tblGrid>
        <w:gridCol w:w="3640"/>
        <w:gridCol w:w="3873"/>
      </w:tblGrid>
      <w:tr w:rsidR="00EB6136" w:rsidRPr="00A8317D" w14:paraId="7C285AD0" w14:textId="77777777" w:rsidTr="00A0057D">
        <w:trPr>
          <w:cnfStyle w:val="100000000000" w:firstRow="1" w:lastRow="0" w:firstColumn="0" w:lastColumn="0" w:oddVBand="0" w:evenVBand="0" w:oddHBand="0" w:evenHBand="0" w:firstRowFirstColumn="0" w:firstRowLastColumn="0" w:lastRowFirstColumn="0" w:lastRowLastColumn="0"/>
        </w:trPr>
        <w:tc>
          <w:tcPr>
            <w:tcW w:w="0" w:type="dxa"/>
          </w:tcPr>
          <w:p w14:paraId="27D3C519" w14:textId="3C5E288B" w:rsidR="00EB6136" w:rsidRPr="00A0057D" w:rsidRDefault="00EB6136" w:rsidP="008D3C7A">
            <w:pPr>
              <w:tabs>
                <w:tab w:val="left" w:pos="567"/>
                <w:tab w:val="left" w:pos="709"/>
                <w:tab w:val="left" w:pos="993"/>
              </w:tabs>
              <w:rPr>
                <w:color w:val="auto"/>
              </w:rPr>
            </w:pPr>
            <w:r w:rsidRPr="00A0057D">
              <w:rPr>
                <w:color w:val="auto"/>
              </w:rPr>
              <w:t xml:space="preserve">EU </w:t>
            </w:r>
            <w:r w:rsidR="00086E8B" w:rsidRPr="00674BE1">
              <w:rPr>
                <w:color w:val="auto"/>
                <w:highlight w:val="green"/>
              </w:rPr>
              <w:t>Requirement</w:t>
            </w:r>
          </w:p>
        </w:tc>
        <w:tc>
          <w:tcPr>
            <w:tcW w:w="0" w:type="dxa"/>
          </w:tcPr>
          <w:p w14:paraId="023D13AC" w14:textId="4D0F2FB7" w:rsidR="00EB6136" w:rsidRPr="00A0057D" w:rsidRDefault="00316699" w:rsidP="008D3C7A">
            <w:pPr>
              <w:tabs>
                <w:tab w:val="left" w:pos="567"/>
                <w:tab w:val="left" w:pos="709"/>
                <w:tab w:val="left" w:pos="993"/>
              </w:tabs>
              <w:rPr>
                <w:color w:val="auto"/>
              </w:rPr>
            </w:pPr>
            <w:r w:rsidRPr="00A0057D">
              <w:rPr>
                <w:color w:val="auto"/>
              </w:rPr>
              <w:t xml:space="preserve">GB Implementation </w:t>
            </w:r>
          </w:p>
        </w:tc>
      </w:tr>
      <w:tr w:rsidR="00EB6136" w:rsidRPr="00A8317D" w14:paraId="367CF7F2" w14:textId="77777777" w:rsidTr="00A0057D">
        <w:tc>
          <w:tcPr>
            <w:tcW w:w="0" w:type="dxa"/>
          </w:tcPr>
          <w:p w14:paraId="3330D9A6" w14:textId="09997897" w:rsidR="00EB6136" w:rsidRPr="00A0057D" w:rsidRDefault="00316699" w:rsidP="00316699">
            <w:pPr>
              <w:tabs>
                <w:tab w:val="left" w:pos="567"/>
                <w:tab w:val="left" w:pos="709"/>
                <w:tab w:val="left" w:pos="993"/>
              </w:tabs>
              <w:rPr>
                <w:color w:val="auto"/>
              </w:rPr>
            </w:pPr>
            <w:r w:rsidRPr="00A0057D">
              <w:rPr>
                <w:i/>
                <w:color w:val="auto"/>
              </w:rPr>
              <w:t>The development and evolution of its network since the last review or first design;</w:t>
            </w:r>
          </w:p>
        </w:tc>
        <w:tc>
          <w:tcPr>
            <w:tcW w:w="0" w:type="dxa"/>
          </w:tcPr>
          <w:p w14:paraId="741A7810" w14:textId="034639DC" w:rsidR="00EB6136" w:rsidRPr="00A0057D" w:rsidRDefault="00316699" w:rsidP="00C2651A">
            <w:pPr>
              <w:tabs>
                <w:tab w:val="left" w:pos="567"/>
                <w:tab w:val="left" w:pos="709"/>
                <w:tab w:val="left" w:pos="993"/>
              </w:tabs>
              <w:rPr>
                <w:color w:val="auto"/>
              </w:rPr>
            </w:pPr>
            <w:r w:rsidRPr="00A0057D">
              <w:rPr>
                <w:color w:val="auto"/>
              </w:rPr>
              <w:t xml:space="preserve">Covered through the Grid Code Week 24 process under </w:t>
            </w:r>
            <w:r w:rsidRPr="00A0057D">
              <w:rPr>
                <w:i/>
                <w:color w:val="auto"/>
              </w:rPr>
              <w:t>PC.A.1.2</w:t>
            </w:r>
            <w:r w:rsidRPr="00A0057D">
              <w:rPr>
                <w:color w:val="auto"/>
              </w:rPr>
              <w:t xml:space="preserve"> and </w:t>
            </w:r>
            <w:r w:rsidRPr="00A0057D">
              <w:rPr>
                <w:i/>
                <w:color w:val="auto"/>
              </w:rPr>
              <w:t xml:space="preserve">STC </w:t>
            </w:r>
            <w:r w:rsidR="00394F44" w:rsidRPr="00A0057D">
              <w:rPr>
                <w:i/>
                <w:color w:val="auto"/>
              </w:rPr>
              <w:t>STCP 22-1</w:t>
            </w:r>
            <w:r w:rsidR="00D44D60" w:rsidRPr="00A0057D">
              <w:rPr>
                <w:i/>
                <w:color w:val="auto"/>
              </w:rPr>
              <w:t>, STCP 04-4 STCP 12-1</w:t>
            </w:r>
            <w:r w:rsidR="00C2651A">
              <w:rPr>
                <w:color w:val="auto"/>
              </w:rPr>
              <w:t>.</w:t>
            </w:r>
            <w:r w:rsidR="00D44D60" w:rsidRPr="00A0057D">
              <w:rPr>
                <w:color w:val="auto"/>
              </w:rPr>
              <w:t xml:space="preserve"> </w:t>
            </w:r>
          </w:p>
        </w:tc>
      </w:tr>
      <w:tr w:rsidR="00EB6136" w:rsidRPr="00A8317D" w14:paraId="6BC4C52F" w14:textId="77777777" w:rsidTr="00A0057D">
        <w:tc>
          <w:tcPr>
            <w:tcW w:w="0" w:type="dxa"/>
          </w:tcPr>
          <w:p w14:paraId="7340DBBF" w14:textId="46BFF157" w:rsidR="00EB6136" w:rsidRPr="00A0057D" w:rsidRDefault="007943FD" w:rsidP="008D3C7A">
            <w:pPr>
              <w:tabs>
                <w:tab w:val="left" w:pos="567"/>
                <w:tab w:val="left" w:pos="709"/>
                <w:tab w:val="left" w:pos="993"/>
              </w:tabs>
              <w:rPr>
                <w:color w:val="auto"/>
              </w:rPr>
            </w:pPr>
            <w:r w:rsidRPr="00A0057D">
              <w:rPr>
                <w:i/>
                <w:color w:val="auto"/>
              </w:rPr>
              <w:t>The capabilities of new equipment installed on the transmission and distribution systems since the last review or first design;</w:t>
            </w:r>
          </w:p>
        </w:tc>
        <w:tc>
          <w:tcPr>
            <w:tcW w:w="0" w:type="dxa"/>
          </w:tcPr>
          <w:p w14:paraId="1A3B309D" w14:textId="4E4D4B84" w:rsidR="00EB6136" w:rsidRPr="00A0057D" w:rsidRDefault="007943FD" w:rsidP="008D3C7A">
            <w:pPr>
              <w:tabs>
                <w:tab w:val="left" w:pos="567"/>
                <w:tab w:val="left" w:pos="709"/>
                <w:tab w:val="left" w:pos="993"/>
              </w:tabs>
              <w:rPr>
                <w:color w:val="auto"/>
              </w:rPr>
            </w:pPr>
            <w:r w:rsidRPr="00A0057D">
              <w:rPr>
                <w:color w:val="auto"/>
              </w:rPr>
              <w:t xml:space="preserve">For Transmission this is covered through the </w:t>
            </w:r>
            <w:r w:rsidRPr="00A0057D">
              <w:rPr>
                <w:i/>
                <w:color w:val="auto"/>
              </w:rPr>
              <w:t xml:space="preserve">STC </w:t>
            </w:r>
            <w:r w:rsidRPr="00A0057D">
              <w:rPr>
                <w:color w:val="auto"/>
              </w:rPr>
              <w:t>via</w:t>
            </w:r>
            <w:r w:rsidRPr="00A0057D">
              <w:rPr>
                <w:i/>
                <w:color w:val="auto"/>
              </w:rPr>
              <w:t xml:space="preserve"> STCP Procedures STCP 22-1, STCP 19-5, STCP 18-1, </w:t>
            </w:r>
            <w:r w:rsidR="00876D36" w:rsidRPr="00A0057D">
              <w:rPr>
                <w:i/>
                <w:color w:val="auto"/>
              </w:rPr>
              <w:t>STCP 19-4</w:t>
            </w:r>
            <w:r w:rsidR="00876D36" w:rsidRPr="00A0057D">
              <w:rPr>
                <w:color w:val="auto"/>
              </w:rPr>
              <w:t xml:space="preserve">, </w:t>
            </w:r>
            <w:r w:rsidR="00876D36" w:rsidRPr="00A0057D">
              <w:rPr>
                <w:i/>
                <w:color w:val="auto"/>
              </w:rPr>
              <w:t>STCP 04-1, STCP 19-3, STCP 27-1 and STCP 19-3</w:t>
            </w:r>
            <w:r w:rsidR="00876D36" w:rsidRPr="00A0057D">
              <w:rPr>
                <w:color w:val="auto"/>
              </w:rPr>
              <w:t>.  In the case of Distribution Systems caught by the requirements of the Grid Code</w:t>
            </w:r>
            <w:r w:rsidR="00CD02A3" w:rsidRPr="00A0057D">
              <w:rPr>
                <w:color w:val="auto"/>
              </w:rPr>
              <w:t>,</w:t>
            </w:r>
            <w:r w:rsidR="00876D36" w:rsidRPr="00A0057D">
              <w:rPr>
                <w:color w:val="auto"/>
              </w:rPr>
              <w:t xml:space="preserve"> </w:t>
            </w:r>
            <w:r w:rsidR="00AC5C41" w:rsidRPr="00A0057D">
              <w:rPr>
                <w:color w:val="auto"/>
              </w:rPr>
              <w:t xml:space="preserve">these issues are captured under the </w:t>
            </w:r>
            <w:r w:rsidR="00AC5C41" w:rsidRPr="00A0057D">
              <w:rPr>
                <w:i/>
                <w:color w:val="auto"/>
              </w:rPr>
              <w:t xml:space="preserve">Connection Conditions, European Connection Conditions, Compliance Processes, European </w:t>
            </w:r>
            <w:r w:rsidR="00AC5C41" w:rsidRPr="00A0057D">
              <w:rPr>
                <w:i/>
                <w:color w:val="auto"/>
              </w:rPr>
              <w:lastRenderedPageBreak/>
              <w:t>Compliance Processes, Planning Code</w:t>
            </w:r>
            <w:r w:rsidR="00AC5C41" w:rsidRPr="00A0057D">
              <w:rPr>
                <w:color w:val="auto"/>
              </w:rPr>
              <w:t xml:space="preserve"> and </w:t>
            </w:r>
            <w:r w:rsidR="00AC5C41" w:rsidRPr="00A0057D">
              <w:rPr>
                <w:i/>
                <w:color w:val="auto"/>
              </w:rPr>
              <w:t>Data Registration Code</w:t>
            </w:r>
            <w:r w:rsidR="00AC5C41" w:rsidRPr="00A0057D">
              <w:rPr>
                <w:color w:val="auto"/>
              </w:rPr>
              <w:t xml:space="preserve"> </w:t>
            </w:r>
          </w:p>
        </w:tc>
      </w:tr>
      <w:tr w:rsidR="00EB6136" w:rsidRPr="00A8317D" w14:paraId="5A593029" w14:textId="77777777" w:rsidTr="00A0057D">
        <w:tc>
          <w:tcPr>
            <w:tcW w:w="0" w:type="dxa"/>
          </w:tcPr>
          <w:p w14:paraId="76CD8738" w14:textId="38266CD6" w:rsidR="00EB6136" w:rsidRPr="00A0057D" w:rsidRDefault="002F1E8F" w:rsidP="008D3C7A">
            <w:pPr>
              <w:tabs>
                <w:tab w:val="left" w:pos="567"/>
                <w:tab w:val="left" w:pos="709"/>
                <w:tab w:val="left" w:pos="993"/>
              </w:tabs>
              <w:rPr>
                <w:color w:val="auto"/>
              </w:rPr>
            </w:pPr>
            <w:r w:rsidRPr="00A710FB">
              <w:rPr>
                <w:i/>
                <w:iCs/>
                <w:color w:val="auto"/>
              </w:rPr>
              <w:lastRenderedPageBreak/>
              <w:t>T</w:t>
            </w:r>
            <w:r w:rsidR="00172569" w:rsidRPr="00A710FB">
              <w:rPr>
                <w:i/>
                <w:iCs/>
                <w:color w:val="auto"/>
              </w:rPr>
              <w:t>he</w:t>
            </w:r>
            <w:r w:rsidRPr="00A0057D">
              <w:rPr>
                <w:i/>
                <w:color w:val="auto"/>
              </w:rPr>
              <w:t xml:space="preserve"> </w:t>
            </w:r>
            <w:r w:rsidR="00172569" w:rsidRPr="00A0057D">
              <w:rPr>
                <w:i/>
                <w:color w:val="auto"/>
              </w:rPr>
              <w:t>SGUs commissioned since the last review or first design, their capabilities and relevant services offered;</w:t>
            </w:r>
          </w:p>
        </w:tc>
        <w:tc>
          <w:tcPr>
            <w:tcW w:w="0" w:type="dxa"/>
          </w:tcPr>
          <w:p w14:paraId="45C965F5" w14:textId="352A2543" w:rsidR="00EB6136" w:rsidRPr="00A0057D" w:rsidRDefault="00172569" w:rsidP="008D3C7A">
            <w:pPr>
              <w:tabs>
                <w:tab w:val="left" w:pos="567"/>
                <w:tab w:val="left" w:pos="709"/>
                <w:tab w:val="left" w:pos="993"/>
              </w:tabs>
              <w:rPr>
                <w:color w:val="auto"/>
              </w:rPr>
            </w:pPr>
            <w:r w:rsidRPr="00A0057D">
              <w:rPr>
                <w:color w:val="auto"/>
              </w:rPr>
              <w:t xml:space="preserve">Captured through the Grid Code compliance process under the </w:t>
            </w:r>
            <w:r w:rsidRPr="00A0057D">
              <w:rPr>
                <w:i/>
                <w:color w:val="auto"/>
              </w:rPr>
              <w:t>Compliance Processes</w:t>
            </w:r>
            <w:r w:rsidRPr="00A0057D">
              <w:rPr>
                <w:color w:val="auto"/>
              </w:rPr>
              <w:t xml:space="preserve"> and </w:t>
            </w:r>
            <w:r w:rsidRPr="00A0057D">
              <w:rPr>
                <w:i/>
                <w:color w:val="auto"/>
              </w:rPr>
              <w:t>European Compliance Processes</w:t>
            </w:r>
            <w:r w:rsidRPr="00A710FB">
              <w:rPr>
                <w:color w:val="auto"/>
              </w:rPr>
              <w:t>.</w:t>
            </w:r>
            <w:r w:rsidR="003D3950" w:rsidRPr="00A710FB">
              <w:rPr>
                <w:color w:val="auto"/>
              </w:rPr>
              <w:t xml:space="preserve">  </w:t>
            </w:r>
            <w:r w:rsidR="003D3950" w:rsidRPr="00674BE1">
              <w:rPr>
                <w:color w:val="auto"/>
                <w:highlight w:val="green"/>
              </w:rPr>
              <w:t xml:space="preserve">In this context first design means </w:t>
            </w:r>
            <w:r w:rsidR="00A73241" w:rsidRPr="00674BE1">
              <w:rPr>
                <w:color w:val="auto"/>
                <w:highlight w:val="green"/>
              </w:rPr>
              <w:t xml:space="preserve">when </w:t>
            </w:r>
            <w:r w:rsidR="003D3950" w:rsidRPr="00674BE1">
              <w:rPr>
                <w:color w:val="auto"/>
                <w:highlight w:val="green"/>
              </w:rPr>
              <w:t>th</w:t>
            </w:r>
            <w:r w:rsidR="009E78F3" w:rsidRPr="00674BE1">
              <w:rPr>
                <w:color w:val="auto"/>
                <w:highlight w:val="green"/>
              </w:rPr>
              <w:t>e SGU was commissioned.</w:t>
            </w:r>
          </w:p>
        </w:tc>
      </w:tr>
      <w:tr w:rsidR="00EB6136" w:rsidRPr="00A8317D" w14:paraId="300A54F8" w14:textId="77777777" w:rsidTr="00A0057D">
        <w:tc>
          <w:tcPr>
            <w:tcW w:w="0" w:type="dxa"/>
          </w:tcPr>
          <w:p w14:paraId="2A996BAA" w14:textId="2CE44BD0" w:rsidR="00EB6136" w:rsidRPr="00A0057D" w:rsidRDefault="008B5FEF" w:rsidP="008D3C7A">
            <w:pPr>
              <w:tabs>
                <w:tab w:val="left" w:pos="567"/>
                <w:tab w:val="left" w:pos="709"/>
                <w:tab w:val="left" w:pos="993"/>
              </w:tabs>
              <w:rPr>
                <w:color w:val="auto"/>
              </w:rPr>
            </w:pPr>
            <w:r w:rsidRPr="00A710FB">
              <w:rPr>
                <w:i/>
                <w:iCs/>
                <w:color w:val="auto"/>
              </w:rPr>
              <w:t>T</w:t>
            </w:r>
            <w:r w:rsidR="00D15512" w:rsidRPr="00A710FB">
              <w:rPr>
                <w:i/>
                <w:iCs/>
                <w:color w:val="auto"/>
              </w:rPr>
              <w:t>he</w:t>
            </w:r>
            <w:r w:rsidR="00D15512" w:rsidRPr="00A0057D">
              <w:rPr>
                <w:i/>
                <w:color w:val="auto"/>
              </w:rPr>
              <w:t xml:space="preserve"> tests carried out and the analysis of system incidents pursuant to Article 56(5) of Regulation (EU) 2017/1485; and</w:t>
            </w:r>
          </w:p>
        </w:tc>
        <w:tc>
          <w:tcPr>
            <w:tcW w:w="0" w:type="dxa"/>
          </w:tcPr>
          <w:p w14:paraId="5AC41945" w14:textId="5D8FF6D7" w:rsidR="00EB6136" w:rsidRPr="00A0057D" w:rsidRDefault="00386648" w:rsidP="008D3C7A">
            <w:pPr>
              <w:tabs>
                <w:tab w:val="left" w:pos="567"/>
                <w:tab w:val="left" w:pos="709"/>
                <w:tab w:val="left" w:pos="993"/>
              </w:tabs>
              <w:rPr>
                <w:color w:val="auto"/>
              </w:rPr>
            </w:pPr>
            <w:r w:rsidRPr="00A0057D">
              <w:rPr>
                <w:color w:val="auto"/>
              </w:rPr>
              <w:t xml:space="preserve">Captured through </w:t>
            </w:r>
            <w:r w:rsidRPr="00A0057D">
              <w:rPr>
                <w:i/>
                <w:color w:val="auto"/>
              </w:rPr>
              <w:t xml:space="preserve">Grid Code OC5, </w:t>
            </w:r>
            <w:ins w:id="1049" w:author="Johnson (ESO), Antony" w:date="2023-03-02T17:51:00Z">
              <w:r w:rsidR="00435D88">
                <w:rPr>
                  <w:i/>
                  <w:color w:val="auto"/>
                </w:rPr>
                <w:t xml:space="preserve">ECP, </w:t>
              </w:r>
            </w:ins>
            <w:r w:rsidRPr="00A0057D">
              <w:rPr>
                <w:i/>
                <w:color w:val="auto"/>
              </w:rPr>
              <w:t xml:space="preserve">OC7 </w:t>
            </w:r>
            <w:r w:rsidRPr="00A0057D">
              <w:rPr>
                <w:color w:val="auto"/>
              </w:rPr>
              <w:t>and</w:t>
            </w:r>
            <w:r w:rsidRPr="00A0057D">
              <w:rPr>
                <w:i/>
                <w:color w:val="auto"/>
              </w:rPr>
              <w:t xml:space="preserve"> OC12</w:t>
            </w:r>
            <w:r w:rsidRPr="00A0057D">
              <w:rPr>
                <w:color w:val="auto"/>
              </w:rPr>
              <w:t xml:space="preserve">.  Through the System Operator Transmission Owner Code these requirements are captured through </w:t>
            </w:r>
            <w:r w:rsidR="00013E21" w:rsidRPr="00A0057D">
              <w:rPr>
                <w:i/>
                <w:color w:val="auto"/>
              </w:rPr>
              <w:t>STCP-03-1, STCP 06-3, STCP 06-4, STCP 08-3, STCP 08-4, STCP 27-01 and STCP 19-3</w:t>
            </w:r>
            <w:r w:rsidR="00013E21" w:rsidRPr="00A0057D">
              <w:rPr>
                <w:color w:val="auto"/>
              </w:rPr>
              <w:t>.  In addition</w:t>
            </w:r>
            <w:r w:rsidR="00013E21" w:rsidRPr="00674BE1">
              <w:rPr>
                <w:color w:val="auto"/>
                <w:highlight w:val="green"/>
              </w:rPr>
              <w:t xml:space="preserve">, </w:t>
            </w:r>
            <w:r w:rsidR="000C6DA8" w:rsidRPr="00674BE1">
              <w:rPr>
                <w:color w:val="auto"/>
                <w:highlight w:val="green"/>
              </w:rPr>
              <w:t xml:space="preserve">the outcome </w:t>
            </w:r>
            <w:r w:rsidR="005221B2" w:rsidRPr="00674BE1">
              <w:rPr>
                <w:color w:val="auto"/>
                <w:highlight w:val="green"/>
              </w:rPr>
              <w:t>o</w:t>
            </w:r>
            <w:r w:rsidR="002953B9" w:rsidRPr="00674BE1">
              <w:rPr>
                <w:color w:val="auto"/>
                <w:highlight w:val="green"/>
              </w:rPr>
              <w:t>f</w:t>
            </w:r>
            <w:r w:rsidR="005221B2" w:rsidRPr="00674BE1">
              <w:rPr>
                <w:color w:val="auto"/>
                <w:highlight w:val="green"/>
              </w:rPr>
              <w:t xml:space="preserve"> measures introduced following previous System</w:t>
            </w:r>
            <w:r w:rsidR="005221B2" w:rsidRPr="00A710FB">
              <w:rPr>
                <w:color w:val="auto"/>
              </w:rPr>
              <w:t xml:space="preserve"> </w:t>
            </w:r>
            <w:r w:rsidR="00013E21" w:rsidRPr="00A0057D">
              <w:rPr>
                <w:color w:val="auto"/>
              </w:rPr>
              <w:t>events</w:t>
            </w:r>
            <w:del w:id="1050" w:author="Antony Johnson [2]" w:date="2023-03-01T11:01:00Z">
              <w:r w:rsidR="00013E21" w:rsidRPr="00A0057D" w:rsidDel="00A4602C">
                <w:rPr>
                  <w:color w:val="auto"/>
                </w:rPr>
                <w:delText xml:space="preserve"> </w:delText>
              </w:r>
            </w:del>
            <w:r w:rsidR="002953B9" w:rsidRPr="00A710FB">
              <w:rPr>
                <w:color w:val="auto"/>
              </w:rPr>
              <w:t xml:space="preserve"> and</w:t>
            </w:r>
            <w:r w:rsidR="00013E21" w:rsidRPr="00A0057D">
              <w:rPr>
                <w:color w:val="auto"/>
              </w:rPr>
              <w:t xml:space="preserve"> Incidents to prevent re-occurrence are managed through external investigations </w:t>
            </w:r>
            <w:r w:rsidR="001215FA" w:rsidRPr="00A0057D">
              <w:rPr>
                <w:color w:val="auto"/>
              </w:rPr>
              <w:t>(</w:t>
            </w:r>
            <w:proofErr w:type="spellStart"/>
            <w:proofErr w:type="gramStart"/>
            <w:r w:rsidR="001215FA" w:rsidRPr="00A0057D">
              <w:rPr>
                <w:color w:val="auto"/>
              </w:rPr>
              <w:t>eg</w:t>
            </w:r>
            <w:proofErr w:type="spellEnd"/>
            <w:proofErr w:type="gramEnd"/>
            <w:r w:rsidR="001215FA" w:rsidRPr="00A0057D">
              <w:rPr>
                <w:color w:val="auto"/>
              </w:rPr>
              <w:t xml:space="preserve"> via</w:t>
            </w:r>
            <w:r w:rsidR="00013E21" w:rsidRPr="00A0057D">
              <w:rPr>
                <w:color w:val="auto"/>
              </w:rPr>
              <w:t xml:space="preserve"> EC3</w:t>
            </w:r>
            <w:r w:rsidR="001215FA" w:rsidRPr="00A0057D">
              <w:rPr>
                <w:color w:val="auto"/>
              </w:rPr>
              <w:t>, internal investigations</w:t>
            </w:r>
            <w:r w:rsidR="00013E21" w:rsidRPr="00A0057D">
              <w:rPr>
                <w:color w:val="auto"/>
              </w:rPr>
              <w:t xml:space="preserve"> and internal procedures including training and authorisation</w:t>
            </w:r>
            <w:r w:rsidR="00A73241">
              <w:rPr>
                <w:color w:val="auto"/>
              </w:rPr>
              <w:t>)</w:t>
            </w:r>
            <w:r w:rsidR="00013E21" w:rsidRPr="00A710FB">
              <w:rPr>
                <w:color w:val="auto"/>
              </w:rPr>
              <w:t>.</w:t>
            </w:r>
            <w:r w:rsidR="00013E21" w:rsidRPr="00A0057D">
              <w:rPr>
                <w:color w:val="auto"/>
              </w:rPr>
              <w:t xml:space="preserve"> </w:t>
            </w:r>
            <w:r w:rsidRPr="00A0057D">
              <w:rPr>
                <w:color w:val="auto"/>
              </w:rPr>
              <w:t xml:space="preserve"> </w:t>
            </w:r>
          </w:p>
        </w:tc>
      </w:tr>
      <w:tr w:rsidR="00D15512" w:rsidRPr="00A8317D" w14:paraId="120D0688" w14:textId="77777777" w:rsidTr="00A0057D">
        <w:tc>
          <w:tcPr>
            <w:tcW w:w="0" w:type="dxa"/>
          </w:tcPr>
          <w:p w14:paraId="57781579" w14:textId="59D5AC27" w:rsidR="00D15512" w:rsidRPr="00A0057D" w:rsidRDefault="009E78F3" w:rsidP="008D3C7A">
            <w:pPr>
              <w:tabs>
                <w:tab w:val="left" w:pos="567"/>
                <w:tab w:val="left" w:pos="709"/>
                <w:tab w:val="left" w:pos="993"/>
              </w:tabs>
              <w:rPr>
                <w:i/>
                <w:color w:val="auto"/>
              </w:rPr>
            </w:pPr>
            <w:r w:rsidRPr="00A710FB">
              <w:rPr>
                <w:i/>
                <w:iCs/>
                <w:color w:val="auto"/>
              </w:rPr>
              <w:t>The</w:t>
            </w:r>
            <w:r w:rsidRPr="00A0057D">
              <w:rPr>
                <w:i/>
                <w:color w:val="auto"/>
              </w:rPr>
              <w:t xml:space="preserve"> </w:t>
            </w:r>
            <w:r w:rsidR="00D15512" w:rsidRPr="00A0057D">
              <w:rPr>
                <w:i/>
                <w:color w:val="auto"/>
              </w:rPr>
              <w:t>operational data collected during normal operation and after disturbance”.</w:t>
            </w:r>
          </w:p>
        </w:tc>
        <w:tc>
          <w:tcPr>
            <w:tcW w:w="0" w:type="dxa"/>
          </w:tcPr>
          <w:p w14:paraId="34DCB4B3" w14:textId="22E25831" w:rsidR="00D15512" w:rsidRPr="00A0057D" w:rsidRDefault="00013E21" w:rsidP="008D3C7A">
            <w:pPr>
              <w:tabs>
                <w:tab w:val="left" w:pos="567"/>
                <w:tab w:val="left" w:pos="709"/>
                <w:tab w:val="left" w:pos="993"/>
              </w:tabs>
              <w:rPr>
                <w:color w:val="auto"/>
              </w:rPr>
            </w:pPr>
            <w:r w:rsidRPr="00A0057D">
              <w:rPr>
                <w:color w:val="auto"/>
              </w:rPr>
              <w:t xml:space="preserve">Captured through </w:t>
            </w:r>
            <w:r w:rsidRPr="00A0057D">
              <w:rPr>
                <w:i/>
                <w:color w:val="auto"/>
              </w:rPr>
              <w:t>Grid Code CC.6.5.6, ECC.6.5.6, CC6.6, ECC.6.6</w:t>
            </w:r>
            <w:r w:rsidRPr="00A0057D">
              <w:rPr>
                <w:color w:val="auto"/>
              </w:rPr>
              <w:t xml:space="preserve"> with any re-testing being carried out in </w:t>
            </w:r>
            <w:r w:rsidRPr="00A0057D">
              <w:rPr>
                <w:i/>
                <w:color w:val="auto"/>
              </w:rPr>
              <w:t>OC5</w:t>
            </w:r>
            <w:r w:rsidRPr="00A0057D">
              <w:rPr>
                <w:color w:val="auto"/>
              </w:rPr>
              <w:t xml:space="preserve">.  For Transmission Licensees, the requirements are carried through the System Operator Transmission Owner Code under </w:t>
            </w:r>
            <w:r w:rsidRPr="00A0057D">
              <w:rPr>
                <w:i/>
                <w:color w:val="auto"/>
              </w:rPr>
              <w:t>STCP 03-1</w:t>
            </w:r>
            <w:r w:rsidR="0040670C" w:rsidRPr="00A0057D">
              <w:rPr>
                <w:i/>
                <w:color w:val="auto"/>
              </w:rPr>
              <w:t>, STCP 08-3 and STCP 27-01</w:t>
            </w:r>
            <w:r w:rsidR="0040670C" w:rsidRPr="00A0057D">
              <w:rPr>
                <w:color w:val="auto"/>
              </w:rPr>
              <w:t>.</w:t>
            </w:r>
            <w:r w:rsidRPr="00A710FB">
              <w:rPr>
                <w:color w:val="auto"/>
              </w:rPr>
              <w:t xml:space="preserve">  </w:t>
            </w:r>
          </w:p>
        </w:tc>
      </w:tr>
    </w:tbl>
    <w:p w14:paraId="79CE0A54" w14:textId="77777777" w:rsidR="00613903" w:rsidRPr="00A8317D" w:rsidRDefault="00613903" w:rsidP="008D3C7A">
      <w:pPr>
        <w:tabs>
          <w:tab w:val="left" w:pos="567"/>
          <w:tab w:val="left" w:pos="709"/>
          <w:tab w:val="left" w:pos="993"/>
        </w:tabs>
      </w:pPr>
    </w:p>
    <w:p w14:paraId="7058807A" w14:textId="33154C24" w:rsidR="00A776C4" w:rsidRPr="00A0057D" w:rsidRDefault="00CD701F" w:rsidP="00A776C4">
      <w:pPr>
        <w:tabs>
          <w:tab w:val="left" w:pos="567"/>
          <w:tab w:val="left" w:pos="709"/>
          <w:tab w:val="left" w:pos="993"/>
        </w:tabs>
        <w:ind w:left="567" w:hanging="567"/>
        <w:jc w:val="both"/>
        <w:rPr>
          <w:i/>
          <w:color w:val="auto"/>
        </w:rPr>
      </w:pPr>
      <w:r>
        <w:rPr>
          <w:color w:val="auto"/>
        </w:rPr>
        <w:t>6</w:t>
      </w:r>
      <w:r w:rsidR="000C3D05" w:rsidRPr="00A0057D">
        <w:rPr>
          <w:color w:val="auto"/>
        </w:rPr>
        <w:t>.1.</w:t>
      </w:r>
      <w:r>
        <w:rPr>
          <w:color w:val="auto"/>
        </w:rPr>
        <w:t>6</w:t>
      </w:r>
      <w:r w:rsidR="000C3D05" w:rsidRPr="00A0057D">
        <w:rPr>
          <w:color w:val="auto"/>
        </w:rPr>
        <w:tab/>
      </w:r>
      <w:r w:rsidR="00A776C4" w:rsidRPr="00A0057D">
        <w:rPr>
          <w:color w:val="auto"/>
        </w:rPr>
        <w:t xml:space="preserve">Article 50(4) of the EU NCER </w:t>
      </w:r>
      <w:r w:rsidR="00B31EE4" w:rsidRPr="00A0057D">
        <w:rPr>
          <w:color w:val="auto"/>
        </w:rPr>
        <w:t>states “</w:t>
      </w:r>
      <w:r w:rsidR="00AE4A0B" w:rsidRPr="00A0057D">
        <w:rPr>
          <w:i/>
          <w:color w:val="auto"/>
        </w:rPr>
        <w:t>Each TSO shall review the</w:t>
      </w:r>
      <w:r w:rsidR="00A776C4" w:rsidRPr="00A0057D">
        <w:rPr>
          <w:i/>
          <w:color w:val="auto"/>
        </w:rPr>
        <w:t xml:space="preserve"> </w:t>
      </w:r>
      <w:r w:rsidR="00AE4A0B" w:rsidRPr="00A0057D">
        <w:rPr>
          <w:i/>
          <w:color w:val="auto"/>
        </w:rPr>
        <w:t>relevant measures of its system defence plan in accordance with paragraph 3 before any substantial change in the configuration of the grid</w:t>
      </w:r>
      <w:r w:rsidR="00A776C4" w:rsidRPr="00A0057D">
        <w:rPr>
          <w:i/>
          <w:color w:val="auto"/>
        </w:rPr>
        <w:t>”</w:t>
      </w:r>
      <w:r w:rsidR="00AE4A0B" w:rsidRPr="00A0057D">
        <w:rPr>
          <w:i/>
          <w:color w:val="auto"/>
        </w:rPr>
        <w:t>.</w:t>
      </w:r>
      <w:r w:rsidR="00A776C4" w:rsidRPr="00A0057D">
        <w:rPr>
          <w:i/>
          <w:color w:val="auto"/>
        </w:rPr>
        <w:t xml:space="preserve"> </w:t>
      </w:r>
      <w:r w:rsidR="00C2651A" w:rsidRPr="00A0057D">
        <w:rPr>
          <w:i/>
          <w:color w:val="auto"/>
        </w:rPr>
        <w:t xml:space="preserve"> </w:t>
      </w:r>
      <w:r w:rsidR="00086E8B" w:rsidRPr="009330B3">
        <w:rPr>
          <w:color w:val="auto"/>
        </w:rPr>
        <w:t>T</w:t>
      </w:r>
      <w:r w:rsidR="00A776C4" w:rsidRPr="009330B3">
        <w:rPr>
          <w:color w:val="auto"/>
        </w:rPr>
        <w:t>his</w:t>
      </w:r>
      <w:r w:rsidR="00A776C4" w:rsidRPr="00A0057D">
        <w:rPr>
          <w:color w:val="auto"/>
        </w:rPr>
        <w:t xml:space="preserve"> requirement relates to the need to review the System Defence Plan prior to making any changes to the </w:t>
      </w:r>
      <w:r w:rsidR="00576AEC" w:rsidRPr="00A0057D">
        <w:rPr>
          <w:color w:val="auto"/>
        </w:rPr>
        <w:t>Transmission System</w:t>
      </w:r>
      <w:r w:rsidR="00D34AC5" w:rsidRPr="00A0057D">
        <w:rPr>
          <w:color w:val="auto"/>
        </w:rPr>
        <w:t xml:space="preserve"> (for example</w:t>
      </w:r>
      <w:r w:rsidR="00496E74" w:rsidRPr="00A0057D">
        <w:rPr>
          <w:color w:val="auto"/>
        </w:rPr>
        <w:t xml:space="preserve"> major reinforcement made to the Transmission System </w:t>
      </w:r>
      <w:proofErr w:type="gramStart"/>
      <w:r w:rsidR="00496E74" w:rsidRPr="00A0057D">
        <w:rPr>
          <w:color w:val="auto"/>
        </w:rPr>
        <w:t>as a result of</w:t>
      </w:r>
      <w:proofErr w:type="gramEnd"/>
      <w:r w:rsidR="00496E74" w:rsidRPr="00A0057D">
        <w:rPr>
          <w:color w:val="auto"/>
        </w:rPr>
        <w:t xml:space="preserve"> load or generation growth </w:t>
      </w:r>
      <w:r w:rsidR="00637AFC" w:rsidRPr="009330B3">
        <w:rPr>
          <w:color w:val="auto"/>
        </w:rPr>
        <w:t xml:space="preserve">which </w:t>
      </w:r>
      <w:r w:rsidR="00496E74" w:rsidRPr="00A0057D">
        <w:rPr>
          <w:color w:val="auto"/>
        </w:rPr>
        <w:t xml:space="preserve">would </w:t>
      </w:r>
      <w:r w:rsidR="001215FA" w:rsidRPr="00A0057D">
        <w:rPr>
          <w:color w:val="auto"/>
        </w:rPr>
        <w:t>n</w:t>
      </w:r>
      <w:r w:rsidR="00496E74" w:rsidRPr="00A0057D">
        <w:rPr>
          <w:color w:val="auto"/>
        </w:rPr>
        <w:t>eed to be factored into the System Defence Plan)</w:t>
      </w:r>
      <w:r w:rsidR="00A776C4" w:rsidRPr="00A0057D">
        <w:rPr>
          <w:color w:val="auto"/>
        </w:rPr>
        <w:t xml:space="preserve">.  </w:t>
      </w:r>
      <w:r w:rsidR="00A776C4" w:rsidRPr="00B6029F">
        <w:rPr>
          <w:color w:val="auto"/>
          <w:highlight w:val="green"/>
        </w:rPr>
        <w:t xml:space="preserve">Within GB </w:t>
      </w:r>
      <w:r w:rsidR="00032812" w:rsidRPr="00B6029F">
        <w:rPr>
          <w:color w:val="auto"/>
          <w:highlight w:val="green"/>
        </w:rPr>
        <w:t xml:space="preserve">there is an obligation to refresh the </w:t>
      </w:r>
      <w:r w:rsidR="00DA765D" w:rsidRPr="00B6029F">
        <w:rPr>
          <w:color w:val="auto"/>
          <w:highlight w:val="green"/>
        </w:rPr>
        <w:t xml:space="preserve">System Defence Plan and System Restoration Plan, noting that the System Defence Plan refers to the Frequency </w:t>
      </w:r>
      <w:r w:rsidR="008B2F67" w:rsidRPr="00B6029F">
        <w:rPr>
          <w:color w:val="auto"/>
          <w:highlight w:val="green"/>
        </w:rPr>
        <w:t xml:space="preserve">Risk </w:t>
      </w:r>
      <w:r w:rsidR="00DA765D" w:rsidRPr="00B6029F">
        <w:rPr>
          <w:color w:val="auto"/>
          <w:highlight w:val="green"/>
        </w:rPr>
        <w:t xml:space="preserve">Control Report </w:t>
      </w:r>
      <w:r w:rsidR="008B2F67" w:rsidRPr="00B6029F">
        <w:rPr>
          <w:color w:val="auto"/>
          <w:highlight w:val="green"/>
        </w:rPr>
        <w:t xml:space="preserve">(FRCR) </w:t>
      </w:r>
      <w:r w:rsidR="00DA765D" w:rsidRPr="00B6029F">
        <w:rPr>
          <w:color w:val="auto"/>
          <w:highlight w:val="green"/>
        </w:rPr>
        <w:t xml:space="preserve">which is to be reviewed at least annually.  </w:t>
      </w:r>
      <w:del w:id="1051" w:author="Antony Johnson" w:date="2022-11-19T18:38:00Z">
        <w:r w:rsidR="004734E1" w:rsidRPr="00B6029F" w:rsidDel="00D70E66">
          <w:rPr>
            <w:color w:val="auto"/>
            <w:highlight w:val="green"/>
          </w:rPr>
          <w:delText xml:space="preserve">The Test Plan will be updated as necessary to reflect to the </w:delText>
        </w:r>
        <w:r w:rsidR="00D2407F" w:rsidRPr="00B6029F" w:rsidDel="00D70E66">
          <w:rPr>
            <w:color w:val="auto"/>
            <w:highlight w:val="green"/>
          </w:rPr>
          <w:delText xml:space="preserve">System Defence Plan </w:delText>
        </w:r>
        <w:r w:rsidR="00C10167" w:rsidRPr="00B6029F" w:rsidDel="00D70E66">
          <w:rPr>
            <w:color w:val="auto"/>
            <w:highlight w:val="green"/>
          </w:rPr>
          <w:delText>or System Restoration Plan</w:delText>
        </w:r>
        <w:r w:rsidR="004734E1" w:rsidRPr="00B6029F" w:rsidDel="00D70E66">
          <w:rPr>
            <w:color w:val="auto"/>
            <w:highlight w:val="green"/>
          </w:rPr>
          <w:delText>s</w:delText>
        </w:r>
        <w:r w:rsidR="007B60C5" w:rsidRPr="00B6029F" w:rsidDel="00D70E66">
          <w:rPr>
            <w:color w:val="auto"/>
            <w:highlight w:val="green"/>
          </w:rPr>
          <w:delText xml:space="preserve">. </w:delText>
        </w:r>
        <w:r w:rsidR="00C10167" w:rsidRPr="00B6029F" w:rsidDel="00D70E66">
          <w:rPr>
            <w:color w:val="auto"/>
            <w:highlight w:val="green"/>
          </w:rPr>
          <w:delText xml:space="preserve"> </w:delText>
        </w:r>
      </w:del>
      <w:r w:rsidR="00AF3511" w:rsidRPr="00B6029F">
        <w:rPr>
          <w:color w:val="auto"/>
          <w:highlight w:val="green"/>
        </w:rPr>
        <w:t>The Transmission System is also designed and operated to the requirements of the S</w:t>
      </w:r>
      <w:r w:rsidR="00F62672" w:rsidRPr="00B6029F">
        <w:rPr>
          <w:color w:val="auto"/>
          <w:highlight w:val="green"/>
        </w:rPr>
        <w:t xml:space="preserve">ecurity and Quality of Supply Standard </w:t>
      </w:r>
      <w:r w:rsidR="00312197" w:rsidRPr="00B6029F">
        <w:rPr>
          <w:color w:val="auto"/>
          <w:highlight w:val="green"/>
        </w:rPr>
        <w:t>(</w:t>
      </w:r>
      <w:r w:rsidR="00F62672" w:rsidRPr="00B6029F">
        <w:rPr>
          <w:color w:val="auto"/>
          <w:highlight w:val="green"/>
        </w:rPr>
        <w:t>SQSS</w:t>
      </w:r>
      <w:r w:rsidR="002B5088" w:rsidRPr="00B6029F">
        <w:rPr>
          <w:color w:val="auto"/>
          <w:highlight w:val="green"/>
        </w:rPr>
        <w:t>)</w:t>
      </w:r>
      <w:r w:rsidR="0080180D" w:rsidRPr="00B6029F">
        <w:rPr>
          <w:rStyle w:val="FootnoteReference"/>
          <w:color w:val="auto"/>
          <w:highlight w:val="green"/>
        </w:rPr>
        <w:footnoteReference w:id="3"/>
      </w:r>
      <w:r w:rsidR="00E475AA" w:rsidRPr="00B6029F">
        <w:rPr>
          <w:color w:val="auto"/>
          <w:highlight w:val="green"/>
        </w:rPr>
        <w:t xml:space="preserve"> which accounts for </w:t>
      </w:r>
      <w:r w:rsidR="00A7575B" w:rsidRPr="00B6029F">
        <w:rPr>
          <w:color w:val="auto"/>
          <w:highlight w:val="green"/>
        </w:rPr>
        <w:t>new connections and reinforcements</w:t>
      </w:r>
      <w:r w:rsidR="00312197">
        <w:rPr>
          <w:color w:val="auto"/>
        </w:rPr>
        <w:t>.</w:t>
      </w:r>
      <w:r w:rsidR="002B5088" w:rsidRPr="00A0057D">
        <w:rPr>
          <w:color w:val="auto"/>
        </w:rPr>
        <w:t xml:space="preserve"> </w:t>
      </w:r>
      <w:r w:rsidR="00357A0F" w:rsidRPr="00A0057D">
        <w:rPr>
          <w:color w:val="auto"/>
        </w:rPr>
        <w:t xml:space="preserve"> </w:t>
      </w:r>
      <w:r w:rsidR="00637AFC" w:rsidRPr="00A0057D">
        <w:rPr>
          <w:color w:val="auto"/>
        </w:rPr>
        <w:t>In addition</w:t>
      </w:r>
      <w:r w:rsidR="00A710FB" w:rsidRPr="00A0057D">
        <w:rPr>
          <w:color w:val="auto"/>
        </w:rPr>
        <w:t>,</w:t>
      </w:r>
      <w:r w:rsidR="00637AFC" w:rsidRPr="00A0057D">
        <w:rPr>
          <w:color w:val="auto"/>
        </w:rPr>
        <w:t xml:space="preserve"> </w:t>
      </w:r>
      <w:r w:rsidR="00637AFC" w:rsidRPr="009330B3">
        <w:rPr>
          <w:color w:val="auto"/>
        </w:rPr>
        <w:t>and t</w:t>
      </w:r>
      <w:r w:rsidR="00357A0F" w:rsidRPr="009330B3">
        <w:rPr>
          <w:color w:val="auto"/>
        </w:rPr>
        <w:t>hrough</w:t>
      </w:r>
      <w:r w:rsidR="00357A0F" w:rsidRPr="00A0057D">
        <w:rPr>
          <w:color w:val="auto"/>
        </w:rPr>
        <w:t xml:space="preserve"> </w:t>
      </w:r>
      <w:r w:rsidR="001215FA" w:rsidRPr="00A0057D">
        <w:rPr>
          <w:color w:val="auto"/>
        </w:rPr>
        <w:t>internal and external investigations,</w:t>
      </w:r>
      <w:r w:rsidR="00637AFC" w:rsidRPr="00A0057D">
        <w:rPr>
          <w:color w:val="auto"/>
        </w:rPr>
        <w:t xml:space="preserve"> </w:t>
      </w:r>
      <w:r w:rsidR="00637AFC" w:rsidRPr="00B6029F">
        <w:rPr>
          <w:color w:val="auto"/>
          <w:highlight w:val="green"/>
        </w:rPr>
        <w:t xml:space="preserve">learning points </w:t>
      </w:r>
      <w:r w:rsidR="007F71C8" w:rsidRPr="00B6029F">
        <w:rPr>
          <w:color w:val="auto"/>
          <w:highlight w:val="green"/>
        </w:rPr>
        <w:t xml:space="preserve">arising from </w:t>
      </w:r>
      <w:r w:rsidR="00357A0F" w:rsidRPr="00B6029F">
        <w:rPr>
          <w:color w:val="auto"/>
          <w:highlight w:val="green"/>
        </w:rPr>
        <w:t xml:space="preserve">System </w:t>
      </w:r>
      <w:r w:rsidR="007F71C8" w:rsidRPr="00B6029F">
        <w:rPr>
          <w:color w:val="auto"/>
          <w:highlight w:val="green"/>
        </w:rPr>
        <w:t>e</w:t>
      </w:r>
      <w:r w:rsidR="00357A0F" w:rsidRPr="00B6029F">
        <w:rPr>
          <w:color w:val="auto"/>
          <w:highlight w:val="green"/>
        </w:rPr>
        <w:t>vents</w:t>
      </w:r>
      <w:r w:rsidR="00A710FB" w:rsidRPr="009330B3">
        <w:rPr>
          <w:color w:val="auto"/>
        </w:rPr>
        <w:t>,</w:t>
      </w:r>
      <w:r w:rsidR="00357A0F" w:rsidRPr="00A0057D">
        <w:rPr>
          <w:color w:val="auto"/>
        </w:rPr>
        <w:t xml:space="preserve"> </w:t>
      </w:r>
      <w:r w:rsidR="001215FA" w:rsidRPr="00A0057D">
        <w:rPr>
          <w:color w:val="auto"/>
        </w:rPr>
        <w:t xml:space="preserve">the development of internal procedures, </w:t>
      </w:r>
      <w:proofErr w:type="gramStart"/>
      <w:r w:rsidR="001215FA" w:rsidRPr="00A0057D">
        <w:rPr>
          <w:color w:val="auto"/>
        </w:rPr>
        <w:t>training</w:t>
      </w:r>
      <w:proofErr w:type="gramEnd"/>
      <w:r w:rsidR="001215FA" w:rsidRPr="00A0057D">
        <w:rPr>
          <w:color w:val="auto"/>
        </w:rPr>
        <w:t xml:space="preserve"> and authorisation </w:t>
      </w:r>
      <w:r w:rsidR="00A710FB" w:rsidRPr="009330B3">
        <w:rPr>
          <w:color w:val="auto"/>
        </w:rPr>
        <w:t>beyond</w:t>
      </w:r>
      <w:r w:rsidR="00A710FB" w:rsidRPr="00A0057D">
        <w:rPr>
          <w:color w:val="auto"/>
        </w:rPr>
        <w:t xml:space="preserve"> </w:t>
      </w:r>
      <w:r w:rsidR="001215FA" w:rsidRPr="00A0057D">
        <w:rPr>
          <w:color w:val="auto"/>
        </w:rPr>
        <w:t>those already in existenc</w:t>
      </w:r>
      <w:r w:rsidR="00A710FB" w:rsidRPr="00A0057D">
        <w:rPr>
          <w:color w:val="auto"/>
        </w:rPr>
        <w:t>e</w:t>
      </w:r>
      <w:r w:rsidR="00A710FB" w:rsidRPr="009330B3">
        <w:rPr>
          <w:color w:val="auto"/>
        </w:rPr>
        <w:t xml:space="preserve"> updates</w:t>
      </w:r>
      <w:r w:rsidR="00A710FB" w:rsidRPr="00A0057D">
        <w:rPr>
          <w:color w:val="auto"/>
        </w:rPr>
        <w:t xml:space="preserve"> </w:t>
      </w:r>
      <w:r w:rsidR="00357A0F" w:rsidRPr="00A0057D">
        <w:rPr>
          <w:color w:val="auto"/>
        </w:rPr>
        <w:t>will be introduced to the System Defence Plan, System Restoration Plan and</w:t>
      </w:r>
      <w:del w:id="1052" w:author="Johnson (ESO), Antony" w:date="2023-01-23T15:44:00Z">
        <w:r w:rsidR="00357A0F" w:rsidRPr="00A0057D" w:rsidDel="00602DC3">
          <w:rPr>
            <w:color w:val="auto"/>
          </w:rPr>
          <w:delText xml:space="preserve"> </w:delText>
        </w:r>
      </w:del>
      <w:ins w:id="1053" w:author="Halford(ESO), David" w:date="2022-12-28T11:52:00Z">
        <w:del w:id="1054" w:author="Johnson (ESO), Antony" w:date="2023-01-23T15:44:00Z">
          <w:r w:rsidR="00646D11" w:rsidDel="00602DC3">
            <w:rPr>
              <w:color w:val="auto"/>
            </w:rPr>
            <w:delText>is</w:delText>
          </w:r>
        </w:del>
        <w:r w:rsidR="00646D11">
          <w:rPr>
            <w:color w:val="auto"/>
          </w:rPr>
          <w:t xml:space="preserve"> </w:t>
        </w:r>
        <w:r w:rsidR="006D2448">
          <w:rPr>
            <w:color w:val="auto"/>
          </w:rPr>
          <w:lastRenderedPageBreak/>
          <w:t xml:space="preserve">included in the </w:t>
        </w:r>
      </w:ins>
      <w:r w:rsidR="00DE676B" w:rsidRPr="00B6029F">
        <w:rPr>
          <w:color w:val="auto"/>
          <w:highlight w:val="green"/>
        </w:rPr>
        <w:t>i</w:t>
      </w:r>
      <w:r w:rsidR="00357A0F" w:rsidRPr="00B6029F">
        <w:rPr>
          <w:color w:val="auto"/>
          <w:highlight w:val="green"/>
        </w:rPr>
        <w:t xml:space="preserve">ndustry </w:t>
      </w:r>
      <w:r w:rsidR="00DE676B" w:rsidRPr="00B6029F">
        <w:rPr>
          <w:color w:val="auto"/>
          <w:highlight w:val="green"/>
        </w:rPr>
        <w:t>c</w:t>
      </w:r>
      <w:r w:rsidR="00357A0F" w:rsidRPr="00B6029F">
        <w:rPr>
          <w:color w:val="auto"/>
          <w:highlight w:val="green"/>
        </w:rPr>
        <w:t xml:space="preserve">odes to </w:t>
      </w:r>
      <w:r w:rsidR="00DE676B" w:rsidRPr="00B6029F">
        <w:rPr>
          <w:color w:val="auto"/>
          <w:highlight w:val="green"/>
        </w:rPr>
        <w:t xml:space="preserve">improve the reliability </w:t>
      </w:r>
      <w:r w:rsidR="00470285" w:rsidRPr="00B6029F">
        <w:rPr>
          <w:color w:val="auto"/>
          <w:highlight w:val="green"/>
        </w:rPr>
        <w:t>and robustness of the System and ensure its timely re</w:t>
      </w:r>
      <w:r w:rsidR="00C15EA8" w:rsidRPr="00B6029F">
        <w:rPr>
          <w:color w:val="auto"/>
          <w:highlight w:val="green"/>
        </w:rPr>
        <w:t>-establishment in the event of a disturbance</w:t>
      </w:r>
      <w:r w:rsidR="00357A0F" w:rsidRPr="00B6029F">
        <w:rPr>
          <w:color w:val="auto"/>
          <w:highlight w:val="green"/>
        </w:rPr>
        <w:t>.</w:t>
      </w:r>
      <w:ins w:id="1055" w:author="Antony Johnson" w:date="2022-11-19T18:37:00Z">
        <w:r w:rsidR="00D70E66">
          <w:rPr>
            <w:color w:val="auto"/>
          </w:rPr>
          <w:t xml:space="preserve">  </w:t>
        </w:r>
      </w:ins>
    </w:p>
    <w:p w14:paraId="03D141B7" w14:textId="7714A109" w:rsidR="002B5088" w:rsidRPr="009330B3" w:rsidRDefault="002B5088" w:rsidP="00A776C4">
      <w:pPr>
        <w:tabs>
          <w:tab w:val="left" w:pos="567"/>
          <w:tab w:val="left" w:pos="709"/>
          <w:tab w:val="left" w:pos="993"/>
        </w:tabs>
        <w:ind w:left="567" w:hanging="567"/>
        <w:jc w:val="both"/>
        <w:rPr>
          <w:i/>
          <w:iCs/>
          <w:color w:val="auto"/>
        </w:rPr>
      </w:pPr>
    </w:p>
    <w:p w14:paraId="717523C8" w14:textId="76962E87" w:rsidR="000226A1" w:rsidRPr="00A0057D" w:rsidRDefault="00CD701F" w:rsidP="00403BAC">
      <w:pPr>
        <w:tabs>
          <w:tab w:val="left" w:pos="567"/>
          <w:tab w:val="left" w:pos="709"/>
          <w:tab w:val="left" w:pos="993"/>
        </w:tabs>
        <w:ind w:left="567" w:hanging="567"/>
        <w:jc w:val="both"/>
        <w:rPr>
          <w:caps/>
          <w:color w:val="auto"/>
          <w:spacing w:val="30"/>
        </w:rPr>
      </w:pPr>
      <w:r w:rsidRPr="00CD701F">
        <w:rPr>
          <w:color w:val="auto"/>
        </w:rPr>
        <w:t>6</w:t>
      </w:r>
      <w:r w:rsidR="000A0EE8" w:rsidRPr="00A0057D">
        <w:rPr>
          <w:color w:val="auto"/>
        </w:rPr>
        <w:t>.1</w:t>
      </w:r>
      <w:r w:rsidRPr="00A0057D">
        <w:rPr>
          <w:color w:val="auto"/>
        </w:rPr>
        <w:t>.</w:t>
      </w:r>
      <w:r w:rsidRPr="00CD701F">
        <w:rPr>
          <w:color w:val="auto"/>
        </w:rPr>
        <w:t>7</w:t>
      </w:r>
      <w:r w:rsidR="000A0EE8" w:rsidRPr="00A0057D">
        <w:rPr>
          <w:i/>
          <w:color w:val="auto"/>
        </w:rPr>
        <w:tab/>
      </w:r>
      <w:r w:rsidR="00F74199" w:rsidRPr="00A0057D">
        <w:rPr>
          <w:color w:val="auto"/>
        </w:rPr>
        <w:t xml:space="preserve">Article 50(5) of the EU NCER states </w:t>
      </w:r>
      <w:r w:rsidR="00F74199" w:rsidRPr="00A0057D">
        <w:rPr>
          <w:i/>
          <w:color w:val="auto"/>
        </w:rPr>
        <w:t>“</w:t>
      </w:r>
      <w:r w:rsidR="00AE4A0B" w:rsidRPr="00A0057D">
        <w:rPr>
          <w:i/>
          <w:color w:val="auto"/>
        </w:rPr>
        <w:t>When the TSO identifies the need to adapt the system defence plan, it shall amend its system defence plan and implement these amendments in accordance with points (c) and (d) of Article 4(2) and Articles 11 and 12</w:t>
      </w:r>
      <w:r w:rsidR="00064FB3" w:rsidRPr="00A0057D">
        <w:rPr>
          <w:i/>
          <w:color w:val="auto"/>
        </w:rPr>
        <w:t>”</w:t>
      </w:r>
      <w:r w:rsidR="00AE4A0B" w:rsidRPr="00A0057D">
        <w:rPr>
          <w:i/>
          <w:color w:val="auto"/>
        </w:rPr>
        <w:t>.</w:t>
      </w:r>
      <w:r w:rsidR="00C2651A" w:rsidRPr="00A0057D">
        <w:rPr>
          <w:i/>
          <w:color w:val="auto"/>
        </w:rPr>
        <w:t xml:space="preserve"> </w:t>
      </w:r>
      <w:r w:rsidR="00B72F77" w:rsidRPr="00A0057D">
        <w:rPr>
          <w:color w:val="auto"/>
        </w:rPr>
        <w:t xml:space="preserve">In summary there will be a need to update the System Defence Plan as the System and the type of plant connected to it </w:t>
      </w:r>
      <w:r w:rsidR="00B72F77" w:rsidRPr="009330B3">
        <w:rPr>
          <w:color w:val="auto"/>
        </w:rPr>
        <w:t>evolve</w:t>
      </w:r>
      <w:r w:rsidR="00397ECF" w:rsidRPr="009330B3">
        <w:rPr>
          <w:color w:val="auto"/>
        </w:rPr>
        <w:t>s</w:t>
      </w:r>
      <w:r w:rsidR="00B72F77" w:rsidRPr="009330B3">
        <w:rPr>
          <w:color w:val="auto"/>
        </w:rPr>
        <w:t xml:space="preserve">.  </w:t>
      </w:r>
      <w:r w:rsidR="00397ECF" w:rsidRPr="009330B3">
        <w:rPr>
          <w:color w:val="auto"/>
        </w:rPr>
        <w:t>When</w:t>
      </w:r>
      <w:r w:rsidR="00B72F77" w:rsidRPr="00A0057D">
        <w:rPr>
          <w:color w:val="auto"/>
        </w:rPr>
        <w:t xml:space="preserve"> the </w:t>
      </w:r>
      <w:r w:rsidR="0085308D" w:rsidRPr="00A0057D">
        <w:rPr>
          <w:color w:val="auto"/>
        </w:rPr>
        <w:t xml:space="preserve">System Defence Plan is updated, this shall follow the same process as defined in EU NCER Article 4(2) and Articles 11 and 12 in the same way that the current System Defence Plan has been prepared. </w:t>
      </w:r>
      <w:r w:rsidR="000226A1" w:rsidRPr="00A0057D">
        <w:rPr>
          <w:color w:val="auto"/>
        </w:rPr>
        <w:t xml:space="preserve"> </w:t>
      </w:r>
    </w:p>
    <w:p w14:paraId="35EAAF09" w14:textId="7A83D97D" w:rsidR="000226A1" w:rsidRPr="00A8317D" w:rsidRDefault="00403BAC" w:rsidP="00A0057D">
      <w:pPr>
        <w:pStyle w:val="Heading1"/>
      </w:pPr>
      <w:bookmarkStart w:id="1056" w:name="_Toc24975038"/>
      <w:bookmarkStart w:id="1057" w:name="_Toc119777608"/>
      <w:r w:rsidRPr="0032325D">
        <w:t>C</w:t>
      </w:r>
      <w:r w:rsidRPr="00E802C3">
        <w:t>omplian</w:t>
      </w:r>
      <w:r w:rsidRPr="0032325D">
        <w:t>ce Testing and Periodic Review of the Restoration Plan</w:t>
      </w:r>
      <w:bookmarkEnd w:id="1056"/>
      <w:bookmarkEnd w:id="1057"/>
    </w:p>
    <w:p w14:paraId="289F94A2" w14:textId="2163385C" w:rsidR="0099435E" w:rsidRPr="00A0057D" w:rsidRDefault="00CD701F" w:rsidP="003E4E24">
      <w:pPr>
        <w:tabs>
          <w:tab w:val="left" w:pos="567"/>
          <w:tab w:val="left" w:pos="709"/>
        </w:tabs>
        <w:jc w:val="both"/>
        <w:rPr>
          <w:i/>
          <w:color w:val="auto"/>
        </w:rPr>
      </w:pPr>
      <w:r>
        <w:rPr>
          <w:color w:val="auto"/>
        </w:rPr>
        <w:t>7</w:t>
      </w:r>
      <w:r w:rsidR="003E4E24" w:rsidRPr="00A0057D">
        <w:rPr>
          <w:color w:val="auto"/>
        </w:rPr>
        <w:t>.1.1</w:t>
      </w:r>
      <w:r w:rsidR="003E4E24" w:rsidRPr="00A0057D">
        <w:rPr>
          <w:color w:val="auto"/>
        </w:rPr>
        <w:tab/>
        <w:t xml:space="preserve">Article 51(1) of EU NCER states </w:t>
      </w:r>
      <w:r w:rsidR="002F7961" w:rsidRPr="00A0057D">
        <w:rPr>
          <w:color w:val="auto"/>
        </w:rPr>
        <w:t>“</w:t>
      </w:r>
      <w:r w:rsidR="0099435E" w:rsidRPr="00A0057D">
        <w:rPr>
          <w:i/>
          <w:color w:val="auto"/>
        </w:rPr>
        <w:t xml:space="preserve">Each TSO shall review the measures </w:t>
      </w:r>
      <w:r w:rsidR="0099435E" w:rsidRPr="00A0057D">
        <w:rPr>
          <w:i/>
          <w:color w:val="auto"/>
        </w:rPr>
        <w:tab/>
        <w:t xml:space="preserve">of its restoration plan using computer simulation tests, using data from </w:t>
      </w:r>
      <w:r w:rsidR="0099435E" w:rsidRPr="00A0057D">
        <w:rPr>
          <w:i/>
          <w:color w:val="auto"/>
        </w:rPr>
        <w:tab/>
        <w:t xml:space="preserve">the DSOs identified pursuant to Article 23(4) and the restoration service </w:t>
      </w:r>
      <w:r w:rsidR="0099435E" w:rsidRPr="00A0057D">
        <w:rPr>
          <w:i/>
          <w:color w:val="auto"/>
        </w:rPr>
        <w:tab/>
        <w:t xml:space="preserve">providers, at least every five years. The TSO shall define these </w:t>
      </w:r>
      <w:r w:rsidR="0099435E" w:rsidRPr="00A0057D">
        <w:rPr>
          <w:i/>
          <w:color w:val="auto"/>
        </w:rPr>
        <w:tab/>
        <w:t xml:space="preserve">simulation tests in a dedicated testing procedure covering at least: </w:t>
      </w:r>
    </w:p>
    <w:p w14:paraId="581C34DC" w14:textId="60B1B440" w:rsidR="0099435E" w:rsidRPr="00A0057D" w:rsidRDefault="0099435E" w:rsidP="00A0057D">
      <w:pPr>
        <w:pStyle w:val="ListParagraph"/>
        <w:numPr>
          <w:ilvl w:val="0"/>
          <w:numId w:val="28"/>
        </w:numPr>
        <w:tabs>
          <w:tab w:val="left" w:pos="567"/>
          <w:tab w:val="left" w:pos="993"/>
        </w:tabs>
        <w:ind w:left="1276"/>
        <w:jc w:val="both"/>
        <w:rPr>
          <w:i/>
          <w:color w:val="auto"/>
        </w:rPr>
      </w:pPr>
      <w:r w:rsidRPr="00A0057D">
        <w:rPr>
          <w:i/>
          <w:color w:val="auto"/>
        </w:rPr>
        <w:t>the energising restoration path from restoration service providers with</w:t>
      </w:r>
      <w:r w:rsidR="002B5088" w:rsidRPr="00A0057D">
        <w:rPr>
          <w:i/>
          <w:color w:val="auto"/>
        </w:rPr>
        <w:t xml:space="preserve"> </w:t>
      </w:r>
      <w:r w:rsidRPr="00A0057D">
        <w:rPr>
          <w:i/>
          <w:color w:val="auto"/>
        </w:rPr>
        <w:t>black start or island operation capabilities</w:t>
      </w:r>
      <w:r w:rsidR="000D5B6E" w:rsidRPr="0022494E">
        <w:rPr>
          <w:i/>
          <w:iCs/>
          <w:color w:val="auto"/>
        </w:rPr>
        <w:t xml:space="preserve">.  </w:t>
      </w:r>
    </w:p>
    <w:p w14:paraId="59466F57" w14:textId="1C5CF563" w:rsidR="0099435E" w:rsidRPr="00A0057D" w:rsidRDefault="0099435E" w:rsidP="00A0057D">
      <w:pPr>
        <w:pStyle w:val="ListParagraph"/>
        <w:numPr>
          <w:ilvl w:val="0"/>
          <w:numId w:val="28"/>
        </w:numPr>
        <w:tabs>
          <w:tab w:val="left" w:pos="567"/>
        </w:tabs>
        <w:ind w:left="1276"/>
        <w:jc w:val="both"/>
        <w:rPr>
          <w:i/>
          <w:color w:val="auto"/>
        </w:rPr>
      </w:pPr>
      <w:r w:rsidRPr="00A0057D">
        <w:rPr>
          <w:i/>
          <w:color w:val="auto"/>
        </w:rPr>
        <w:t xml:space="preserve">the supply of power generating modules main </w:t>
      </w:r>
      <w:proofErr w:type="gramStart"/>
      <w:r w:rsidRPr="00A0057D">
        <w:rPr>
          <w:i/>
          <w:color w:val="auto"/>
        </w:rPr>
        <w:t>auxiliaries;</w:t>
      </w:r>
      <w:proofErr w:type="gramEnd"/>
      <w:r w:rsidRPr="00A0057D">
        <w:rPr>
          <w:i/>
          <w:color w:val="auto"/>
        </w:rPr>
        <w:t xml:space="preserve"> </w:t>
      </w:r>
    </w:p>
    <w:p w14:paraId="23088290" w14:textId="353E8D4A" w:rsidR="0099435E" w:rsidRPr="00A0057D" w:rsidRDefault="0099435E" w:rsidP="00A0057D">
      <w:pPr>
        <w:pStyle w:val="ListParagraph"/>
        <w:numPr>
          <w:ilvl w:val="0"/>
          <w:numId w:val="28"/>
        </w:numPr>
        <w:tabs>
          <w:tab w:val="left" w:pos="567"/>
          <w:tab w:val="left" w:pos="709"/>
          <w:tab w:val="left" w:pos="993"/>
        </w:tabs>
        <w:ind w:left="1276"/>
        <w:jc w:val="both"/>
        <w:rPr>
          <w:i/>
          <w:color w:val="auto"/>
        </w:rPr>
      </w:pPr>
      <w:r w:rsidRPr="00A0057D">
        <w:rPr>
          <w:i/>
          <w:color w:val="auto"/>
        </w:rPr>
        <w:t xml:space="preserve">the demand reconnection process; and </w:t>
      </w:r>
    </w:p>
    <w:p w14:paraId="25750B90" w14:textId="3BBF1DCF" w:rsidR="003E4E24" w:rsidRPr="00A0057D" w:rsidRDefault="0099435E" w:rsidP="00A0057D">
      <w:pPr>
        <w:pStyle w:val="ListParagraph"/>
        <w:numPr>
          <w:ilvl w:val="0"/>
          <w:numId w:val="28"/>
        </w:numPr>
        <w:tabs>
          <w:tab w:val="left" w:pos="567"/>
          <w:tab w:val="left" w:pos="709"/>
          <w:tab w:val="left" w:pos="993"/>
        </w:tabs>
        <w:ind w:left="1276"/>
        <w:jc w:val="both"/>
        <w:rPr>
          <w:i/>
          <w:color w:val="auto"/>
        </w:rPr>
      </w:pPr>
      <w:r w:rsidRPr="00A0057D">
        <w:rPr>
          <w:i/>
          <w:color w:val="auto"/>
        </w:rPr>
        <w:t>the process for resynchronisation of networks in island operation.</w:t>
      </w:r>
    </w:p>
    <w:p w14:paraId="1BF1E674" w14:textId="77777777" w:rsidR="0099435E" w:rsidRPr="00A8317D" w:rsidRDefault="0099435E" w:rsidP="0099435E">
      <w:pPr>
        <w:tabs>
          <w:tab w:val="left" w:pos="567"/>
          <w:tab w:val="left" w:pos="709"/>
          <w:tab w:val="left" w:pos="993"/>
        </w:tabs>
        <w:jc w:val="both"/>
      </w:pPr>
    </w:p>
    <w:p w14:paraId="0F815615" w14:textId="1346E02E" w:rsidR="00364634" w:rsidDel="00053BA5" w:rsidRDefault="00CD701F" w:rsidP="000F3B4B">
      <w:pPr>
        <w:tabs>
          <w:tab w:val="left" w:pos="567"/>
          <w:tab w:val="left" w:pos="709"/>
          <w:tab w:val="left" w:pos="993"/>
        </w:tabs>
        <w:ind w:left="567" w:hanging="567"/>
        <w:jc w:val="both"/>
        <w:rPr>
          <w:ins w:id="1058" w:author="Antony Johnson" w:date="2022-11-19T21:30:00Z"/>
          <w:del w:id="1059" w:author="Johnson (ESO), Antony" w:date="2023-02-10T12:07:00Z"/>
          <w:color w:val="auto"/>
        </w:rPr>
      </w:pPr>
      <w:del w:id="1060" w:author="Johnson (ESO), Antony" w:date="2023-02-10T12:07:00Z">
        <w:r w:rsidDel="00053BA5">
          <w:rPr>
            <w:color w:val="auto"/>
          </w:rPr>
          <w:delText>7</w:delText>
        </w:r>
        <w:r w:rsidR="0099435E" w:rsidRPr="00A0057D" w:rsidDel="00053BA5">
          <w:rPr>
            <w:color w:val="auto"/>
          </w:rPr>
          <w:delText>.1.2</w:delText>
        </w:r>
        <w:r w:rsidR="0099435E" w:rsidRPr="00A0057D" w:rsidDel="00053BA5">
          <w:rPr>
            <w:color w:val="auto"/>
          </w:rPr>
          <w:tab/>
        </w:r>
        <w:r w:rsidR="00443333" w:rsidRPr="00A0057D" w:rsidDel="00053BA5">
          <w:rPr>
            <w:color w:val="auto"/>
          </w:rPr>
          <w:delText>In the event of a</w:delText>
        </w:r>
      </w:del>
      <w:ins w:id="1061" w:author="Halford(ESO), David" w:date="2022-12-28T11:54:00Z">
        <w:del w:id="1062" w:author="Johnson (ESO), Antony" w:date="2023-02-10T12:07:00Z">
          <w:r w:rsidR="00023CC5" w:rsidDel="00053BA5">
            <w:rPr>
              <w:color w:val="auto"/>
            </w:rPr>
            <w:delText>During</w:delText>
          </w:r>
        </w:del>
      </w:ins>
      <w:del w:id="1063" w:author="Johnson (ESO), Antony" w:date="2023-02-10T12:07:00Z">
        <w:r w:rsidR="00443333" w:rsidRPr="00A0057D" w:rsidDel="00053BA5">
          <w:rPr>
            <w:color w:val="auto"/>
          </w:rPr>
          <w:delText xml:space="preserve"> </w:delText>
        </w:r>
      </w:del>
      <w:ins w:id="1064" w:author="Antony Johnson" w:date="2022-11-19T18:39:00Z">
        <w:del w:id="1065" w:author="Johnson (ESO), Antony" w:date="2023-02-10T12:07:00Z">
          <w:r w:rsidR="00E07896" w:rsidDel="00053BA5">
            <w:rPr>
              <w:color w:val="auto"/>
            </w:rPr>
            <w:delText>System Restoration</w:delText>
          </w:r>
        </w:del>
      </w:ins>
      <w:del w:id="1066" w:author="Johnson (ESO), Antony" w:date="2023-02-10T12:07:00Z">
        <w:r w:rsidR="00443333" w:rsidRPr="00A0057D" w:rsidDel="00053BA5">
          <w:rPr>
            <w:color w:val="auto"/>
          </w:rPr>
          <w:delText xml:space="preserve">Black Start </w:delText>
        </w:r>
        <w:r w:rsidR="00C972BD" w:rsidRPr="00A0057D" w:rsidDel="00053BA5">
          <w:rPr>
            <w:color w:val="auto"/>
          </w:rPr>
          <w:delText xml:space="preserve">situation when the System has shutdown, </w:delText>
        </w:r>
        <w:r w:rsidR="00FD2D4E" w:rsidRPr="00BA591F" w:rsidDel="00053BA5">
          <w:rPr>
            <w:color w:val="auto"/>
          </w:rPr>
          <w:delText>NG</w:delText>
        </w:r>
        <w:r w:rsidR="00C972BD" w:rsidRPr="00BA591F" w:rsidDel="00053BA5">
          <w:rPr>
            <w:color w:val="auto"/>
          </w:rPr>
          <w:delText>ESO</w:delText>
        </w:r>
        <w:r w:rsidR="00C972BD" w:rsidRPr="00A0057D" w:rsidDel="00053BA5">
          <w:rPr>
            <w:color w:val="auto"/>
          </w:rPr>
          <w:delText xml:space="preserve"> has a </w:delText>
        </w:r>
      </w:del>
      <w:del w:id="1067" w:author="Johnson (ESO), Antony" w:date="2023-01-23T16:02:00Z">
        <w:r w:rsidR="002B5088" w:rsidRPr="00A0057D" w:rsidDel="00187AEF">
          <w:rPr>
            <w:color w:val="auto"/>
          </w:rPr>
          <w:delText>well</w:delText>
        </w:r>
        <w:r w:rsidR="002B5088" w:rsidRPr="00BA591F" w:rsidDel="00187AEF">
          <w:rPr>
            <w:color w:val="auto"/>
          </w:rPr>
          <w:delText>-</w:delText>
        </w:r>
        <w:r w:rsidR="002B5088" w:rsidRPr="00A0057D" w:rsidDel="00187AEF">
          <w:rPr>
            <w:color w:val="auto"/>
          </w:rPr>
          <w:delText>established</w:delText>
        </w:r>
        <w:r w:rsidR="00C972BD" w:rsidRPr="00A0057D" w:rsidDel="00187AEF">
          <w:rPr>
            <w:color w:val="auto"/>
          </w:rPr>
          <w:delText xml:space="preserve"> </w:delText>
        </w:r>
      </w:del>
      <w:del w:id="1068" w:author="Johnson (ESO), Antony" w:date="2023-02-10T12:07:00Z">
        <w:r w:rsidR="00C972BD" w:rsidRPr="00A0057D" w:rsidDel="00053BA5">
          <w:rPr>
            <w:color w:val="auto"/>
          </w:rPr>
          <w:delText xml:space="preserve">process to restore the System </w:delText>
        </w:r>
        <w:r w:rsidR="00397ECF" w:rsidRPr="00BA591F" w:rsidDel="00053BA5">
          <w:rPr>
            <w:color w:val="auto"/>
          </w:rPr>
          <w:delText>relying on its</w:delText>
        </w:r>
        <w:r w:rsidR="00397ECF" w:rsidRPr="00A0057D" w:rsidDel="00053BA5">
          <w:rPr>
            <w:color w:val="auto"/>
          </w:rPr>
          <w:delText xml:space="preserve"> </w:delText>
        </w:r>
        <w:r w:rsidR="00EF4A85" w:rsidRPr="00A0057D" w:rsidDel="00053BA5">
          <w:rPr>
            <w:color w:val="auto"/>
          </w:rPr>
          <w:delText>pre-prepared</w:delText>
        </w:r>
        <w:r w:rsidR="00C972BD" w:rsidRPr="00A0057D" w:rsidDel="00053BA5">
          <w:rPr>
            <w:color w:val="auto"/>
          </w:rPr>
          <w:delText xml:space="preserve"> plan and strategy.  </w:delText>
        </w:r>
      </w:del>
      <w:ins w:id="1069" w:author="Antony Johnson" w:date="2022-11-19T21:28:00Z">
        <w:del w:id="1070" w:author="Johnson (ESO), Antony" w:date="2023-02-10T12:07:00Z">
          <w:r w:rsidR="00364634" w:rsidDel="00053BA5">
            <w:rPr>
              <w:color w:val="auto"/>
            </w:rPr>
            <w:delText>This is based on a t</w:delText>
          </w:r>
        </w:del>
      </w:ins>
      <w:ins w:id="1071" w:author="Antony Johnson" w:date="2022-11-19T21:29:00Z">
        <w:del w:id="1072" w:author="Johnson (ESO), Antony" w:date="2023-02-10T12:07:00Z">
          <w:r w:rsidR="00364634" w:rsidDel="00053BA5">
            <w:rPr>
              <w:color w:val="auto"/>
            </w:rPr>
            <w:delText>op down approach using Local Joint Restoration Plans and a bottom</w:delText>
          </w:r>
        </w:del>
      </w:ins>
      <w:ins w:id="1073" w:author="Halford(ESO), David" w:date="2022-12-28T11:54:00Z">
        <w:del w:id="1074" w:author="Johnson (ESO), Antony" w:date="2023-02-10T12:07:00Z">
          <w:r w:rsidR="00023CC5" w:rsidDel="00053BA5">
            <w:rPr>
              <w:color w:val="auto"/>
            </w:rPr>
            <w:delText xml:space="preserve"> up</w:delText>
          </w:r>
        </w:del>
      </w:ins>
      <w:ins w:id="1075" w:author="Antony Johnson" w:date="2022-11-19T21:29:00Z">
        <w:del w:id="1076" w:author="Johnson (ESO), Antony" w:date="2023-02-10T12:07:00Z">
          <w:r w:rsidR="00364634" w:rsidDel="00053BA5">
            <w:rPr>
              <w:color w:val="auto"/>
            </w:rPr>
            <w:delText xml:space="preserve"> approach using Distribution Restoration Zone Plans</w:delText>
          </w:r>
        </w:del>
      </w:ins>
      <w:ins w:id="1077" w:author="Antony Johnson" w:date="2022-11-19T21:45:00Z">
        <w:del w:id="1078" w:author="Johnson (ESO), Antony" w:date="2023-02-10T12:07:00Z">
          <w:r w:rsidR="00570A3E" w:rsidDel="00053BA5">
            <w:rPr>
              <w:color w:val="auto"/>
            </w:rPr>
            <w:delText xml:space="preserve"> as described in OC9</w:delText>
          </w:r>
        </w:del>
      </w:ins>
      <w:ins w:id="1079" w:author="Antony Johnson" w:date="2022-11-19T21:29:00Z">
        <w:del w:id="1080" w:author="Johnson (ESO), Antony" w:date="2023-02-10T12:07:00Z">
          <w:r w:rsidR="00364634" w:rsidDel="00053BA5">
            <w:rPr>
              <w:color w:val="auto"/>
            </w:rPr>
            <w:delText xml:space="preserve">.  </w:delText>
          </w:r>
        </w:del>
      </w:ins>
    </w:p>
    <w:p w14:paraId="5CD14AF5" w14:textId="69DCC286" w:rsidR="005E7A54" w:rsidDel="00053BA5" w:rsidRDefault="00EA610A" w:rsidP="000F3B4B">
      <w:pPr>
        <w:tabs>
          <w:tab w:val="left" w:pos="567"/>
          <w:tab w:val="left" w:pos="709"/>
          <w:tab w:val="left" w:pos="993"/>
        </w:tabs>
        <w:ind w:left="567" w:hanging="567"/>
        <w:jc w:val="both"/>
        <w:rPr>
          <w:ins w:id="1081" w:author="Antony Johnson" w:date="2022-11-19T21:42:00Z"/>
          <w:del w:id="1082" w:author="Johnson (ESO), Antony" w:date="2023-02-10T12:07:00Z"/>
        </w:rPr>
      </w:pPr>
      <w:ins w:id="1083" w:author="Antony Johnson" w:date="2022-11-19T21:30:00Z">
        <w:del w:id="1084" w:author="Johnson (ESO), Antony" w:date="2023-02-10T12:07:00Z">
          <w:r w:rsidDel="00053BA5">
            <w:rPr>
              <w:color w:val="auto"/>
            </w:rPr>
            <w:delText>7.1.</w:delText>
          </w:r>
        </w:del>
      </w:ins>
      <w:ins w:id="1085" w:author="Antony Johnson" w:date="2022-11-19T21:32:00Z">
        <w:del w:id="1086" w:author="Johnson (ESO), Antony" w:date="2023-02-10T12:07:00Z">
          <w:r w:rsidR="00E158D7" w:rsidDel="00053BA5">
            <w:rPr>
              <w:color w:val="auto"/>
            </w:rPr>
            <w:delText>3</w:delText>
          </w:r>
        </w:del>
      </w:ins>
      <w:ins w:id="1087" w:author="Antony Johnson" w:date="2022-11-19T21:30:00Z">
        <w:del w:id="1088" w:author="Johnson (ESO), Antony" w:date="2023-02-10T12:07:00Z">
          <w:r w:rsidDel="00053BA5">
            <w:rPr>
              <w:color w:val="auto"/>
            </w:rPr>
            <w:tab/>
          </w:r>
        </w:del>
      </w:ins>
      <w:del w:id="1089" w:author="Johnson (ESO), Antony" w:date="2023-02-10T12:07:00Z">
        <w:r w:rsidR="00C972BD" w:rsidRPr="00A0057D" w:rsidDel="00053BA5">
          <w:rPr>
            <w:color w:val="auto"/>
          </w:rPr>
          <w:delText>In order to enact this plan</w:delText>
        </w:r>
        <w:r w:rsidR="00152DF0" w:rsidRPr="00A0057D" w:rsidDel="00053BA5">
          <w:rPr>
            <w:color w:val="auto"/>
          </w:rPr>
          <w:delText>,</w:delText>
        </w:r>
        <w:r w:rsidR="00C972BD" w:rsidRPr="00A0057D" w:rsidDel="00053BA5">
          <w:rPr>
            <w:color w:val="auto"/>
          </w:rPr>
          <w:delText xml:space="preserve"> the</w:delText>
        </w:r>
        <w:r w:rsidR="00B31EE4" w:rsidRPr="00A0057D" w:rsidDel="00053BA5">
          <w:rPr>
            <w:color w:val="auto"/>
          </w:rPr>
          <w:delText xml:space="preserve"> </w:delText>
        </w:r>
        <w:r w:rsidR="00C972BD" w:rsidRPr="00A0057D" w:rsidDel="00053BA5">
          <w:rPr>
            <w:color w:val="auto"/>
          </w:rPr>
          <w:delText xml:space="preserve">first requirement is to have in place Black Start </w:delText>
        </w:r>
      </w:del>
      <w:ins w:id="1090" w:author="Antony Johnson" w:date="2022-11-19T21:24:00Z">
        <w:del w:id="1091" w:author="Johnson (ESO), Antony" w:date="2023-02-10T12:07:00Z">
          <w:r w:rsidR="003A722A" w:rsidDel="00053BA5">
            <w:rPr>
              <w:color w:val="auto"/>
            </w:rPr>
            <w:delText xml:space="preserve">Anchor </w:delText>
          </w:r>
        </w:del>
      </w:ins>
      <w:ins w:id="1092" w:author="Antony Johnson" w:date="2022-11-19T21:25:00Z">
        <w:del w:id="1093" w:author="Johnson (ESO), Antony" w:date="2023-02-10T12:07:00Z">
          <w:r w:rsidR="00820414" w:rsidDel="00053BA5">
            <w:rPr>
              <w:color w:val="auto"/>
            </w:rPr>
            <w:delText>Restor</w:delText>
          </w:r>
          <w:r w:rsidR="001E7932" w:rsidDel="00053BA5">
            <w:rPr>
              <w:color w:val="auto"/>
            </w:rPr>
            <w:delText>ation Contracts and Top Up Restoration</w:delText>
          </w:r>
        </w:del>
      </w:ins>
      <w:ins w:id="1094" w:author="Antony Johnson" w:date="2022-11-19T21:26:00Z">
        <w:del w:id="1095" w:author="Johnson (ESO), Antony" w:date="2023-02-10T12:07:00Z">
          <w:r w:rsidR="001E7932" w:rsidDel="00053BA5">
            <w:rPr>
              <w:color w:val="auto"/>
            </w:rPr>
            <w:delText xml:space="preserve"> </w:delText>
          </w:r>
        </w:del>
      </w:ins>
      <w:del w:id="1096" w:author="Johnson (ESO), Antony" w:date="2023-02-10T12:07:00Z">
        <w:r w:rsidR="00C972BD" w:rsidRPr="00BA591F" w:rsidDel="00053BA5">
          <w:rPr>
            <w:color w:val="auto"/>
          </w:rPr>
          <w:delText>Cont</w:delText>
        </w:r>
        <w:r w:rsidR="00397ECF" w:rsidRPr="00BA591F" w:rsidDel="00053BA5">
          <w:rPr>
            <w:color w:val="auto"/>
          </w:rPr>
          <w:delText>r</w:delText>
        </w:r>
        <w:r w:rsidR="00C972BD" w:rsidRPr="00BA591F" w:rsidDel="00053BA5">
          <w:rPr>
            <w:color w:val="auto"/>
          </w:rPr>
          <w:delText>acts</w:delText>
        </w:r>
        <w:r w:rsidR="00C972BD" w:rsidRPr="00A0057D" w:rsidDel="00053BA5">
          <w:rPr>
            <w:color w:val="auto"/>
          </w:rPr>
          <w:delText xml:space="preserve"> with a number </w:delText>
        </w:r>
      </w:del>
      <w:ins w:id="1097" w:author="Antony Johnson" w:date="2022-11-19T21:27:00Z">
        <w:del w:id="1098" w:author="Johnson (ESO), Antony" w:date="2023-02-10T12:07:00Z">
          <w:r w:rsidR="001E7932" w:rsidDel="00053BA5">
            <w:rPr>
              <w:color w:val="auto"/>
            </w:rPr>
            <w:delText xml:space="preserve">Restoration Service Providers </w:delText>
          </w:r>
          <w:r w:rsidR="00356136" w:rsidDel="00053BA5">
            <w:rPr>
              <w:color w:val="auto"/>
            </w:rPr>
            <w:delText xml:space="preserve">at </w:delText>
          </w:r>
        </w:del>
      </w:ins>
      <w:del w:id="1099" w:author="Johnson (ESO), Antony" w:date="2023-02-10T12:07:00Z">
        <w:r w:rsidR="00C972BD" w:rsidRPr="00A0057D" w:rsidDel="00053BA5">
          <w:rPr>
            <w:color w:val="auto"/>
          </w:rPr>
          <w:delText xml:space="preserve">of strategically </w:delText>
        </w:r>
      </w:del>
      <w:ins w:id="1100" w:author="Antony Johnson" w:date="2022-11-19T21:26:00Z">
        <w:del w:id="1101" w:author="Johnson (ESO), Antony" w:date="2023-02-10T12:07:00Z">
          <w:r w:rsidR="001E7932" w:rsidDel="00053BA5">
            <w:rPr>
              <w:color w:val="auto"/>
            </w:rPr>
            <w:delText>located sites</w:delText>
          </w:r>
        </w:del>
      </w:ins>
      <w:del w:id="1102" w:author="Johnson (ESO), Antony" w:date="2023-02-10T12:07:00Z">
        <w:r w:rsidR="00C972BD" w:rsidRPr="00A0057D" w:rsidDel="00053BA5">
          <w:rPr>
            <w:color w:val="auto"/>
          </w:rPr>
          <w:delText xml:space="preserve">placed Black Start Service Providers.  </w:delText>
        </w:r>
      </w:del>
      <w:ins w:id="1103" w:author="Antony Johnson" w:date="2022-11-19T21:27:00Z">
        <w:del w:id="1104" w:author="Johnson (ESO), Antony" w:date="2023-02-10T12:07:00Z">
          <w:r w:rsidR="00356136" w:rsidDel="00053BA5">
            <w:rPr>
              <w:color w:val="auto"/>
            </w:rPr>
            <w:delText xml:space="preserve">Anchor </w:delText>
          </w:r>
        </w:del>
      </w:ins>
      <w:ins w:id="1105" w:author="Antony Johnson" w:date="2022-11-19T18:44:00Z">
        <w:del w:id="1106" w:author="Johnson (ESO), Antony" w:date="2023-02-10T12:07:00Z">
          <w:r w:rsidR="00736D9E" w:rsidDel="00053BA5">
            <w:rPr>
              <w:color w:val="auto"/>
            </w:rPr>
            <w:delText xml:space="preserve">Restoration </w:delText>
          </w:r>
        </w:del>
      </w:ins>
      <w:ins w:id="1107" w:author="Antony Johnson" w:date="2022-11-19T21:27:00Z">
        <w:del w:id="1108" w:author="Johnson (ESO), Antony" w:date="2023-02-10T12:07:00Z">
          <w:r w:rsidR="00E93E85" w:rsidDel="00053BA5">
            <w:rPr>
              <w:color w:val="auto"/>
            </w:rPr>
            <w:delText>Se</w:delText>
          </w:r>
        </w:del>
      </w:ins>
      <w:ins w:id="1109" w:author="Antony Johnson" w:date="2022-11-19T21:28:00Z">
        <w:del w:id="1110" w:author="Johnson (ESO), Antony" w:date="2023-02-10T12:07:00Z">
          <w:r w:rsidR="00E93E85" w:rsidDel="00053BA5">
            <w:rPr>
              <w:color w:val="auto"/>
            </w:rPr>
            <w:delText>rvice</w:delText>
          </w:r>
        </w:del>
      </w:ins>
      <w:del w:id="1111" w:author="Johnson (ESO), Antony" w:date="2023-02-10T12:07:00Z">
        <w:r w:rsidR="000F3B4B" w:rsidRPr="00BA591F" w:rsidDel="00053BA5">
          <w:rPr>
            <w:color w:val="auto"/>
          </w:rPr>
          <w:delText>Black Start Service</w:delText>
        </w:r>
        <w:r w:rsidR="00C972BD" w:rsidRPr="00BA591F" w:rsidDel="00053BA5">
          <w:rPr>
            <w:color w:val="auto"/>
          </w:rPr>
          <w:delText xml:space="preserve"> </w:delText>
        </w:r>
        <w:r w:rsidR="00C972BD" w:rsidRPr="00A0057D" w:rsidDel="00053BA5">
          <w:rPr>
            <w:color w:val="auto"/>
          </w:rPr>
          <w:delText>Providers</w:delText>
        </w:r>
        <w:r w:rsidR="00545D29" w:rsidRPr="00A0057D" w:rsidDel="00053BA5">
          <w:rPr>
            <w:color w:val="auto"/>
          </w:rPr>
          <w:delText xml:space="preserve"> </w:delText>
        </w:r>
        <w:r w:rsidR="00D42B8D" w:rsidRPr="00BA591F" w:rsidDel="00053BA5">
          <w:rPr>
            <w:color w:val="auto"/>
          </w:rPr>
          <w:delText>are those with p</w:delText>
        </w:r>
        <w:r w:rsidR="00545D29" w:rsidRPr="00BA591F" w:rsidDel="00053BA5">
          <w:rPr>
            <w:color w:val="auto"/>
          </w:rPr>
          <w:delText>lant</w:delText>
        </w:r>
        <w:r w:rsidR="0047265A" w:rsidRPr="00BA591F" w:rsidDel="00053BA5">
          <w:rPr>
            <w:color w:val="auto"/>
          </w:rPr>
          <w:delText xml:space="preserve">s </w:delText>
        </w:r>
        <w:r w:rsidR="0047265A" w:rsidRPr="00A0057D" w:rsidDel="00053BA5">
          <w:rPr>
            <w:color w:val="auto"/>
          </w:rPr>
          <w:delText>who</w:delText>
        </w:r>
        <w:r w:rsidR="00C972BD" w:rsidRPr="00A0057D" w:rsidDel="00053BA5">
          <w:rPr>
            <w:color w:val="auto"/>
          </w:rPr>
          <w:delText xml:space="preserve"> can </w:delText>
        </w:r>
        <w:r w:rsidR="00D42B8D" w:rsidRPr="00BA591F" w:rsidDel="00053BA5">
          <w:rPr>
            <w:color w:val="auto"/>
          </w:rPr>
          <w:delText>s</w:delText>
        </w:r>
        <w:r w:rsidR="00C972BD" w:rsidRPr="00BA591F" w:rsidDel="00053BA5">
          <w:rPr>
            <w:color w:val="auto"/>
          </w:rPr>
          <w:delText xml:space="preserve">upply </w:delText>
        </w:r>
        <w:r w:rsidR="00D42B8D" w:rsidRPr="00BA591F" w:rsidDel="00053BA5">
          <w:rPr>
            <w:color w:val="auto"/>
          </w:rPr>
          <w:delText>p</w:delText>
        </w:r>
        <w:r w:rsidR="00C972BD" w:rsidRPr="00BA591F" w:rsidDel="00053BA5">
          <w:rPr>
            <w:color w:val="auto"/>
          </w:rPr>
          <w:delText>ower</w:delText>
        </w:r>
        <w:r w:rsidR="00C972BD" w:rsidRPr="00A0057D" w:rsidDel="00053BA5">
          <w:rPr>
            <w:color w:val="auto"/>
          </w:rPr>
          <w:delText xml:space="preserve"> </w:delText>
        </w:r>
        <w:r w:rsidR="00152DF0" w:rsidRPr="00A0057D" w:rsidDel="00053BA5">
          <w:rPr>
            <w:color w:val="auto"/>
          </w:rPr>
          <w:delText>and energise part of the</w:delText>
        </w:r>
        <w:r w:rsidR="00C972BD" w:rsidRPr="00A0057D" w:rsidDel="00053BA5">
          <w:rPr>
            <w:color w:val="auto"/>
          </w:rPr>
          <w:delText xml:space="preserve"> System </w:delText>
        </w:r>
        <w:r w:rsidR="00152DF0" w:rsidRPr="00A0057D" w:rsidDel="00053BA5">
          <w:rPr>
            <w:color w:val="auto"/>
          </w:rPr>
          <w:delText xml:space="preserve">without any external </w:delText>
        </w:r>
        <w:r w:rsidR="000666C4" w:rsidDel="00053BA5">
          <w:rPr>
            <w:color w:val="auto"/>
          </w:rPr>
          <w:delText>p</w:delText>
        </w:r>
        <w:r w:rsidR="00152DF0" w:rsidRPr="00BA591F" w:rsidDel="00053BA5">
          <w:rPr>
            <w:color w:val="auto"/>
          </w:rPr>
          <w:delText xml:space="preserve">ower </w:delText>
        </w:r>
        <w:r w:rsidR="000666C4" w:rsidDel="00053BA5">
          <w:rPr>
            <w:color w:val="auto"/>
          </w:rPr>
          <w:delText>s</w:delText>
        </w:r>
        <w:r w:rsidR="00152DF0" w:rsidRPr="00BA591F" w:rsidDel="00053BA5">
          <w:rPr>
            <w:color w:val="auto"/>
          </w:rPr>
          <w:delText>upply</w:delText>
        </w:r>
      </w:del>
      <w:ins w:id="1112" w:author="Antony Johnson" w:date="2022-11-19T21:31:00Z">
        <w:del w:id="1113" w:author="Johnson (ESO), Antony" w:date="2023-02-10T12:07:00Z">
          <w:r w:rsidR="00450A61" w:rsidDel="00053BA5">
            <w:rPr>
              <w:color w:val="auto"/>
            </w:rPr>
            <w:delText>.</w:delText>
          </w:r>
        </w:del>
      </w:ins>
      <w:del w:id="1114" w:author="Johnson (ESO), Antony" w:date="2023-02-10T12:07:00Z">
        <w:r w:rsidR="00152DF0" w:rsidRPr="00A0057D" w:rsidDel="00053BA5">
          <w:rPr>
            <w:color w:val="auto"/>
          </w:rPr>
          <w:delText xml:space="preserve"> </w:delText>
        </w:r>
      </w:del>
      <w:ins w:id="1115" w:author="Antony Johnson" w:date="2022-11-19T21:32:00Z">
        <w:del w:id="1116" w:author="Johnson (ESO), Antony" w:date="2023-02-10T12:07:00Z">
          <w:r w:rsidR="0074588D" w:rsidRPr="00E03BEC" w:rsidDel="00053BA5">
            <w:rPr>
              <w:color w:val="auto"/>
            </w:rPr>
            <w:delText>To</w:delText>
          </w:r>
          <w:r w:rsidR="0074588D" w:rsidRPr="00580170" w:rsidDel="00053BA5">
            <w:rPr>
              <w:color w:val="auto"/>
            </w:rPr>
            <w:delText xml:space="preserve">p Up Restoration </w:delText>
          </w:r>
        </w:del>
      </w:ins>
      <w:ins w:id="1117" w:author="Antony Johnson" w:date="2022-11-19T21:33:00Z">
        <w:del w:id="1118" w:author="Johnson (ESO), Antony" w:date="2023-02-10T12:07:00Z">
          <w:r w:rsidR="0074588D" w:rsidRPr="00580170" w:rsidDel="00053BA5">
            <w:rPr>
              <w:color w:val="auto"/>
            </w:rPr>
            <w:delText xml:space="preserve">Service Providers </w:delText>
          </w:r>
          <w:r w:rsidR="00A64A2A" w:rsidRPr="00580170" w:rsidDel="00053BA5">
            <w:rPr>
              <w:color w:val="auto"/>
            </w:rPr>
            <w:delText>are those with plants</w:delText>
          </w:r>
        </w:del>
      </w:ins>
      <w:ins w:id="1119" w:author="Antony Johnson" w:date="2022-11-19T21:36:00Z">
        <w:del w:id="1120" w:author="Johnson (ESO), Antony" w:date="2023-02-10T12:07:00Z">
          <w:r w:rsidR="009C4CBC" w:rsidDel="00053BA5">
            <w:rPr>
              <w:color w:val="auto"/>
            </w:rPr>
            <w:delText>,</w:delText>
          </w:r>
        </w:del>
      </w:ins>
      <w:ins w:id="1121" w:author="Antony Johnson" w:date="2022-11-19T21:37:00Z">
        <w:del w:id="1122" w:author="Johnson (ESO), Antony" w:date="2023-02-10T12:07:00Z">
          <w:r w:rsidR="009C4CBC" w:rsidDel="00053BA5">
            <w:rPr>
              <w:color w:val="auto"/>
            </w:rPr>
            <w:delText xml:space="preserve"> which </w:delText>
          </w:r>
        </w:del>
      </w:ins>
      <w:ins w:id="1123" w:author="Antony Johnson" w:date="2022-11-19T21:38:00Z">
        <w:del w:id="1124" w:author="Johnson (ESO), Antony" w:date="2023-02-10T12:07:00Z">
          <w:r w:rsidR="000846E8" w:rsidDel="00053BA5">
            <w:rPr>
              <w:color w:val="auto"/>
            </w:rPr>
            <w:delText>once supplies have been restored</w:delText>
          </w:r>
          <w:r w:rsidR="00C40AB5" w:rsidDel="00053BA5">
            <w:rPr>
              <w:color w:val="auto"/>
            </w:rPr>
            <w:delText>,</w:delText>
          </w:r>
          <w:r w:rsidR="000846E8" w:rsidDel="00053BA5">
            <w:rPr>
              <w:color w:val="auto"/>
            </w:rPr>
            <w:delText xml:space="preserve"> </w:delText>
          </w:r>
        </w:del>
      </w:ins>
      <w:ins w:id="1125" w:author="Antony Johnson" w:date="2022-11-19T21:37:00Z">
        <w:del w:id="1126" w:author="Johnson (ESO), Antony" w:date="2023-02-10T12:07:00Z">
          <w:r w:rsidR="009C4CBC" w:rsidDel="00053BA5">
            <w:rPr>
              <w:color w:val="auto"/>
            </w:rPr>
            <w:delText>can be</w:delText>
          </w:r>
          <w:r w:rsidR="009C4CBC" w:rsidDel="00053BA5">
            <w:delText xml:space="preserve"> </w:delText>
          </w:r>
          <w:r w:rsidR="008A4D77" w:rsidDel="00053BA5">
            <w:delText>s</w:delText>
          </w:r>
        </w:del>
      </w:ins>
      <w:ins w:id="1127" w:author="Antony Johnson" w:date="2022-11-19T21:34:00Z">
        <w:del w:id="1128" w:author="Johnson (ESO), Antony" w:date="2023-02-10T12:07:00Z">
          <w:r w:rsidR="004175A5" w:rsidRPr="00134E12" w:rsidDel="00053BA5">
            <w:delText xml:space="preserve">ynchronised </w:delText>
          </w:r>
          <w:r w:rsidR="004175A5" w:rsidRPr="00E03BEC" w:rsidDel="00053BA5">
            <w:delText xml:space="preserve">to the </w:delText>
          </w:r>
          <w:r w:rsidR="004175A5" w:rsidRPr="00134E12" w:rsidDel="00053BA5">
            <w:delText xml:space="preserve">System </w:delText>
          </w:r>
          <w:r w:rsidR="004175A5" w:rsidRPr="00E03BEC" w:rsidDel="00053BA5">
            <w:delText>upon instructio</w:delText>
          </w:r>
          <w:r w:rsidR="004175A5" w:rsidRPr="009C4CBC" w:rsidDel="00053BA5">
            <w:delText>n</w:delText>
          </w:r>
        </w:del>
      </w:ins>
      <w:ins w:id="1129" w:author="Antony Johnson" w:date="2022-11-19T21:38:00Z">
        <w:del w:id="1130" w:author="Johnson (ESO), Antony" w:date="2023-02-10T12:07:00Z">
          <w:r w:rsidR="00C40AB5" w:rsidDel="00053BA5">
            <w:delText>,</w:delText>
          </w:r>
        </w:del>
      </w:ins>
      <w:ins w:id="1131" w:author="Antony Johnson" w:date="2022-11-19T21:34:00Z">
        <w:del w:id="1132" w:author="Johnson (ESO), Antony" w:date="2023-02-10T12:07:00Z">
          <w:r w:rsidR="004175A5" w:rsidRPr="009C4CBC" w:rsidDel="00053BA5">
            <w:delText xml:space="preserve"> such that they</w:delText>
          </w:r>
          <w:r w:rsidR="004175A5" w:rsidRPr="000846E8" w:rsidDel="00053BA5">
            <w:delText xml:space="preserve"> can deliver the service </w:delText>
          </w:r>
        </w:del>
      </w:ins>
      <w:ins w:id="1133" w:author="Antony Johnson" w:date="2022-11-19T21:38:00Z">
        <w:del w:id="1134" w:author="Johnson (ESO), Antony" w:date="2023-02-10T12:07:00Z">
          <w:r w:rsidR="000846E8" w:rsidDel="00053BA5">
            <w:delText>that</w:delText>
          </w:r>
        </w:del>
      </w:ins>
      <w:ins w:id="1135" w:author="Antony Johnson" w:date="2022-11-19T21:34:00Z">
        <w:del w:id="1136" w:author="Johnson (ESO), Antony" w:date="2023-02-10T12:07:00Z">
          <w:r w:rsidR="004175A5" w:rsidRPr="000846E8" w:rsidDel="00053BA5">
            <w:delText xml:space="preserve"> </w:delText>
          </w:r>
        </w:del>
      </w:ins>
      <w:ins w:id="1137" w:author="Antony Johnson" w:date="2022-11-19T21:39:00Z">
        <w:del w:id="1138" w:author="Johnson (ESO), Antony" w:date="2023-02-10T12:07:00Z">
          <w:r w:rsidR="00C40AB5" w:rsidDel="00053BA5">
            <w:delText xml:space="preserve">the Top Up Restoration </w:delText>
          </w:r>
          <w:r w:rsidR="00134E12" w:rsidDel="00053BA5">
            <w:delText xml:space="preserve">Service Provider </w:delText>
          </w:r>
        </w:del>
      </w:ins>
      <w:ins w:id="1139" w:author="Antony Johnson" w:date="2022-11-19T21:34:00Z">
        <w:del w:id="1140" w:author="Johnson (ESO), Antony" w:date="2023-02-10T12:07:00Z">
          <w:r w:rsidR="004175A5" w:rsidRPr="000846E8" w:rsidDel="00053BA5">
            <w:delText>has</w:delText>
          </w:r>
        </w:del>
      </w:ins>
      <w:ins w:id="1141" w:author="Antony Johnson" w:date="2022-11-19T21:38:00Z">
        <w:del w:id="1142" w:author="Johnson (ESO), Antony" w:date="2023-02-10T12:07:00Z">
          <w:r w:rsidR="000846E8" w:rsidDel="00053BA5">
            <w:delText xml:space="preserve"> </w:delText>
          </w:r>
        </w:del>
      </w:ins>
      <w:ins w:id="1143" w:author="Antony Johnson" w:date="2022-11-19T21:34:00Z">
        <w:del w:id="1144" w:author="Johnson (ESO), Antony" w:date="2023-02-10T12:07:00Z">
          <w:r w:rsidR="004175A5" w:rsidRPr="000846E8" w:rsidDel="00053BA5">
            <w:delText>agreed to provide</w:delText>
          </w:r>
        </w:del>
      </w:ins>
      <w:ins w:id="1145" w:author="Antony Johnson" w:date="2022-11-19T21:42:00Z">
        <w:del w:id="1146" w:author="Johnson (ESO), Antony" w:date="2023-02-10T12:07:00Z">
          <w:r w:rsidR="005E7A54" w:rsidDel="00053BA5">
            <w:delText>.</w:delText>
          </w:r>
        </w:del>
      </w:ins>
      <w:ins w:id="1147" w:author="Antony Johnson" w:date="2022-11-19T21:44:00Z">
        <w:del w:id="1148" w:author="Johnson (ESO), Antony" w:date="2023-02-10T12:07:00Z">
          <w:r w:rsidR="00570A3E" w:rsidDel="00053BA5">
            <w:delText xml:space="preserve">  Anchor Plants and Top Up Restoration Plants are used in both Local Joint Restoration Plans and Distribution Restoration Zone Plans.</w:delText>
          </w:r>
        </w:del>
      </w:ins>
      <w:ins w:id="1149" w:author="Antony Johnson" w:date="2022-11-19T22:01:00Z">
        <w:del w:id="1150" w:author="Johnson (ESO), Antony" w:date="2023-02-10T12:07:00Z">
          <w:r w:rsidR="00B8198A" w:rsidDel="00053BA5">
            <w:delText xml:space="preserve">  In a Local Joint Restoration Zone Plan</w:delText>
          </w:r>
          <w:r w:rsidR="00A1710D" w:rsidDel="00053BA5">
            <w:delText>,</w:delText>
          </w:r>
          <w:r w:rsidR="00B8198A" w:rsidDel="00053BA5">
            <w:delText xml:space="preserve"> </w:delText>
          </w:r>
          <w:r w:rsidR="00A1710D" w:rsidDel="00053BA5">
            <w:delText>it is common practice for an Anchor Plant to energise parts of the Transmission or D</w:delText>
          </w:r>
        </w:del>
      </w:ins>
      <w:ins w:id="1151" w:author="Antony Johnson" w:date="2022-11-19T22:02:00Z">
        <w:del w:id="1152" w:author="Johnson (ESO), Antony" w:date="2023-02-10T12:07:00Z">
          <w:r w:rsidR="00A1710D" w:rsidDel="00053BA5">
            <w:delText xml:space="preserve">istribution Network in </w:delText>
          </w:r>
          <w:r w:rsidR="00D76E11" w:rsidDel="00053BA5">
            <w:delText xml:space="preserve">less than 2 hours </w:delText>
          </w:r>
        </w:del>
      </w:ins>
      <w:ins w:id="1153" w:author="Antony Johnson" w:date="2022-11-20T10:33:00Z">
        <w:del w:id="1154" w:author="Johnson (ESO), Antony" w:date="2023-02-10T12:07:00Z">
          <w:r w:rsidR="004508F2" w:rsidDel="00053BA5">
            <w:delText xml:space="preserve">(subject to the requirements of the Anchor Restoration Contract) </w:delText>
          </w:r>
        </w:del>
      </w:ins>
      <w:ins w:id="1155" w:author="Antony Johnson" w:date="2022-11-19T22:02:00Z">
        <w:del w:id="1156" w:author="Johnson (ESO), Antony" w:date="2023-02-10T12:07:00Z">
          <w:r w:rsidR="00D76E11" w:rsidDel="00053BA5">
            <w:delText>of an instruction from NGESO whereas in a Distributi</w:delText>
          </w:r>
        </w:del>
      </w:ins>
      <w:ins w:id="1157" w:author="Antony Johnson" w:date="2022-11-19T22:03:00Z">
        <w:del w:id="1158" w:author="Johnson (ESO), Antony" w:date="2023-02-10T12:07:00Z">
          <w:r w:rsidR="000303A3" w:rsidDel="00053BA5">
            <w:delText>on Res</w:delText>
          </w:r>
        </w:del>
      </w:ins>
      <w:ins w:id="1159" w:author="Antony Johnson" w:date="2022-11-19T22:04:00Z">
        <w:del w:id="1160" w:author="Johnson (ESO), Antony" w:date="2023-02-10T12:07:00Z">
          <w:r w:rsidR="000303A3" w:rsidDel="00053BA5">
            <w:delText xml:space="preserve">toration Zone Plan it is common practice </w:delText>
          </w:r>
          <w:r w:rsidR="00776196" w:rsidDel="00053BA5">
            <w:delText xml:space="preserve">for an Anchor Plant to energise parts of the Distribution Network in less than 8 hours </w:delText>
          </w:r>
        </w:del>
      </w:ins>
      <w:ins w:id="1161" w:author="Antony Johnson" w:date="2022-11-20T10:33:00Z">
        <w:del w:id="1162" w:author="Johnson (ESO), Antony" w:date="2023-02-10T12:07:00Z">
          <w:r w:rsidR="004508F2" w:rsidDel="00053BA5">
            <w:delText xml:space="preserve">(subject to the requirements of </w:delText>
          </w:r>
          <w:r w:rsidR="004508F2" w:rsidDel="00053BA5">
            <w:lastRenderedPageBreak/>
            <w:delText xml:space="preserve">the Anchor Restoration Contract) </w:delText>
          </w:r>
        </w:del>
      </w:ins>
      <w:ins w:id="1163" w:author="Antony Johnson" w:date="2022-11-19T22:04:00Z">
        <w:del w:id="1164" w:author="Johnson (ESO), Antony" w:date="2023-02-10T12:07:00Z">
          <w:r w:rsidR="00776196" w:rsidDel="00053BA5">
            <w:delText>of an instruction from</w:delText>
          </w:r>
        </w:del>
      </w:ins>
      <w:ins w:id="1165" w:author="Antony Johnson" w:date="2022-11-19T22:05:00Z">
        <w:del w:id="1166" w:author="Johnson (ESO), Antony" w:date="2023-02-10T12:07:00Z">
          <w:r w:rsidR="00776196" w:rsidDel="00053BA5">
            <w:delText xml:space="preserve"> the Network Operator.</w:delText>
          </w:r>
        </w:del>
      </w:ins>
      <w:ins w:id="1167" w:author="Antony Johnson" w:date="2022-11-19T22:01:00Z">
        <w:del w:id="1168" w:author="Johnson (ESO), Antony" w:date="2023-02-10T12:07:00Z">
          <w:r w:rsidR="00A1710D" w:rsidDel="00053BA5">
            <w:delText xml:space="preserve"> </w:delText>
          </w:r>
        </w:del>
      </w:ins>
    </w:p>
    <w:p w14:paraId="0199C784" w14:textId="32DD8018" w:rsidR="00E158D7" w:rsidRPr="001F59A5" w:rsidDel="00053BA5" w:rsidRDefault="005E7A54" w:rsidP="001F59A5">
      <w:pPr>
        <w:tabs>
          <w:tab w:val="left" w:pos="567"/>
          <w:tab w:val="left" w:pos="709"/>
          <w:tab w:val="left" w:pos="993"/>
        </w:tabs>
        <w:ind w:left="567" w:hanging="567"/>
        <w:jc w:val="both"/>
        <w:rPr>
          <w:ins w:id="1169" w:author="Antony Johnson" w:date="2022-11-19T21:32:00Z"/>
          <w:del w:id="1170" w:author="Johnson (ESO), Antony" w:date="2023-02-10T12:07:00Z"/>
        </w:rPr>
      </w:pPr>
      <w:ins w:id="1171" w:author="Antony Johnson" w:date="2022-11-19T21:42:00Z">
        <w:del w:id="1172" w:author="Johnson (ESO), Antony" w:date="2023-02-10T12:07:00Z">
          <w:r w:rsidDel="00053BA5">
            <w:delText>7.1.</w:delText>
          </w:r>
        </w:del>
      </w:ins>
      <w:ins w:id="1173" w:author="Antony Johnson" w:date="2022-11-19T21:43:00Z">
        <w:del w:id="1174" w:author="Johnson (ESO), Antony" w:date="2023-02-10T12:07:00Z">
          <w:r w:rsidDel="00053BA5">
            <w:delText>4</w:delText>
          </w:r>
          <w:r w:rsidDel="00053BA5">
            <w:tab/>
          </w:r>
        </w:del>
      </w:ins>
      <w:ins w:id="1175" w:author="Antony Johnson" w:date="2022-11-19T21:45:00Z">
        <w:del w:id="1176" w:author="Johnson (ESO), Antony" w:date="2023-02-10T12:07:00Z">
          <w:r w:rsidR="00570A3E" w:rsidDel="00053BA5">
            <w:delText>In a Local Joint Restoration Zone Plan</w:delText>
          </w:r>
        </w:del>
      </w:ins>
      <w:ins w:id="1177" w:author="Antony Johnson" w:date="2022-11-19T21:47:00Z">
        <w:del w:id="1178" w:author="Johnson (ESO), Antony" w:date="2023-02-10T12:07:00Z">
          <w:r w:rsidR="00E16CE1" w:rsidDel="00053BA5">
            <w:delText>,</w:delText>
          </w:r>
        </w:del>
      </w:ins>
      <w:ins w:id="1179" w:author="Antony Johnson" w:date="2022-11-19T21:45:00Z">
        <w:del w:id="1180" w:author="Johnson (ESO), Antony" w:date="2023-02-10T12:07:00Z">
          <w:r w:rsidR="008D13E2" w:rsidDel="00053BA5">
            <w:delText xml:space="preserve"> </w:delText>
          </w:r>
        </w:del>
      </w:ins>
      <w:ins w:id="1181" w:author="Antony Johnson" w:date="2022-11-19T21:46:00Z">
        <w:del w:id="1182" w:author="Johnson (ESO), Antony" w:date="2023-02-10T12:07:00Z">
          <w:r w:rsidR="008D13E2" w:rsidDel="00053BA5">
            <w:delText>instructions are instructed</w:delText>
          </w:r>
        </w:del>
      </w:ins>
      <w:ins w:id="1183" w:author="Halford(ESO), David" w:date="2022-12-28T11:54:00Z">
        <w:del w:id="1184" w:author="Johnson (ESO), Antony" w:date="2023-02-10T12:07:00Z">
          <w:r w:rsidR="00023CC5" w:rsidDel="00053BA5">
            <w:delText>issued</w:delText>
          </w:r>
        </w:del>
      </w:ins>
      <w:ins w:id="1185" w:author="Antony Johnson" w:date="2022-11-19T21:46:00Z">
        <w:del w:id="1186" w:author="Johnson (ESO), Antony" w:date="2023-02-10T12:07:00Z">
          <w:r w:rsidR="008D13E2" w:rsidDel="00053BA5">
            <w:delText xml:space="preserve"> by NGESO </w:delText>
          </w:r>
          <w:r w:rsidR="00F77F01" w:rsidDel="00053BA5">
            <w:delText>to Anchor Restoration Service Provider</w:delText>
          </w:r>
        </w:del>
        <w:del w:id="1187" w:author="Johnson (ESO), Antony" w:date="2023-01-23T16:07:00Z">
          <w:r w:rsidR="00F77F01" w:rsidDel="008304B3">
            <w:delText>s</w:delText>
          </w:r>
        </w:del>
        <w:del w:id="1188" w:author="Johnson (ESO), Antony" w:date="2023-02-10T12:07:00Z">
          <w:r w:rsidR="00F77F01" w:rsidDel="00053BA5">
            <w:delText xml:space="preserve"> and </w:delText>
          </w:r>
          <w:r w:rsidR="00E16CE1" w:rsidDel="00053BA5">
            <w:delText xml:space="preserve">Top Up Restoration Service </w:delText>
          </w:r>
        </w:del>
      </w:ins>
      <w:ins w:id="1189" w:author="Antony Johnson" w:date="2022-11-19T21:47:00Z">
        <w:del w:id="1190" w:author="Johnson (ESO), Antony" w:date="2023-02-10T12:07:00Z">
          <w:r w:rsidR="00E16CE1" w:rsidDel="00053BA5">
            <w:delText>Providers</w:delText>
          </w:r>
          <w:r w:rsidR="00D3135F" w:rsidDel="00053BA5">
            <w:delText xml:space="preserve"> </w:delText>
          </w:r>
        </w:del>
      </w:ins>
      <w:ins w:id="1191" w:author="Antony Johnson" w:date="2022-11-19T21:56:00Z">
        <w:del w:id="1192" w:author="Johnson (ESO), Antony" w:date="2023-02-10T12:07:00Z">
          <w:r w:rsidR="00B26232" w:rsidDel="00053BA5">
            <w:delText xml:space="preserve">to </w:delText>
          </w:r>
        </w:del>
      </w:ins>
      <w:ins w:id="1193" w:author="Antony Johnson" w:date="2022-11-19T21:55:00Z">
        <w:del w:id="1194" w:author="Johnson (ESO), Antony" w:date="2023-02-10T12:07:00Z">
          <w:r w:rsidR="00C60C34" w:rsidDel="00053BA5">
            <w:delText xml:space="preserve">enable parts of the </w:delText>
          </w:r>
        </w:del>
      </w:ins>
      <w:ins w:id="1195" w:author="Antony Johnson" w:date="2022-11-19T21:56:00Z">
        <w:del w:id="1196" w:author="Johnson (ESO), Antony" w:date="2023-02-10T12:07:00Z">
          <w:r w:rsidR="00C60C34" w:rsidDel="00053BA5">
            <w:delText xml:space="preserve">Transmission </w:delText>
          </w:r>
        </w:del>
      </w:ins>
      <w:ins w:id="1197" w:author="Antony Johnson" w:date="2022-11-19T21:57:00Z">
        <w:del w:id="1198" w:author="Johnson (ESO), Antony" w:date="2023-02-10T12:07:00Z">
          <w:r w:rsidR="00B26232" w:rsidDel="00053BA5">
            <w:delText xml:space="preserve">or </w:delText>
          </w:r>
        </w:del>
      </w:ins>
      <w:ins w:id="1199" w:author="Antony Johnson" w:date="2022-11-19T21:55:00Z">
        <w:del w:id="1200" w:author="Johnson (ESO), Antony" w:date="2023-02-10T12:07:00Z">
          <w:r w:rsidR="00C60C34" w:rsidDel="00053BA5">
            <w:delText>Distribution Network</w:delText>
          </w:r>
        </w:del>
      </w:ins>
      <w:ins w:id="1201" w:author="Antony Johnson" w:date="2022-11-19T21:56:00Z">
        <w:del w:id="1202" w:author="Johnson (ESO), Antony" w:date="2023-02-10T12:07:00Z">
          <w:r w:rsidR="00C60C34" w:rsidRPr="00C60C34" w:rsidDel="00053BA5">
            <w:delText xml:space="preserve"> </w:delText>
          </w:r>
          <w:r w:rsidR="00C60C34" w:rsidDel="00053BA5">
            <w:delText>to be energised and feed complementary blocks of demand</w:delText>
          </w:r>
        </w:del>
      </w:ins>
      <w:ins w:id="1203" w:author="Antony Johnson" w:date="2022-11-19T21:49:00Z">
        <w:del w:id="1204" w:author="Johnson (ESO), Antony" w:date="2023-02-10T12:07:00Z">
          <w:r w:rsidR="00AF6CF8" w:rsidDel="00053BA5">
            <w:delText xml:space="preserve">.  In a Distribution Restoration Zone Plan, NGESO will instruct </w:delText>
          </w:r>
          <w:r w:rsidR="00B22C93" w:rsidDel="00053BA5">
            <w:delText>a Network Operator to activate a Distribution Restoration Zone Plan</w:delText>
          </w:r>
        </w:del>
      </w:ins>
      <w:ins w:id="1205" w:author="Antony Johnson" w:date="2022-11-19T21:50:00Z">
        <w:del w:id="1206" w:author="Johnson (ESO), Antony" w:date="2023-02-10T12:07:00Z">
          <w:r w:rsidR="009C3429" w:rsidDel="00053BA5">
            <w:delText xml:space="preserve"> (DRZP)</w:delText>
          </w:r>
        </w:del>
      </w:ins>
      <w:ins w:id="1207" w:author="Antony Johnson" w:date="2022-11-19T21:49:00Z">
        <w:del w:id="1208" w:author="Johnson (ESO), Antony" w:date="2023-02-10T12:07:00Z">
          <w:r w:rsidR="00B22C93" w:rsidDel="00053BA5">
            <w:delText xml:space="preserve">.  </w:delText>
          </w:r>
        </w:del>
      </w:ins>
      <w:ins w:id="1209" w:author="Antony Johnson" w:date="2022-11-19T21:50:00Z">
        <w:del w:id="1210" w:author="Johnson (ESO), Antony" w:date="2023-02-10T12:07:00Z">
          <w:r w:rsidR="00B22C93" w:rsidDel="00053BA5">
            <w:delText>In</w:delText>
          </w:r>
          <w:r w:rsidR="009C3429" w:rsidDel="00053BA5">
            <w:delText xml:space="preserve"> a Distribution Restoration Zone Plan a Network Operator</w:delText>
          </w:r>
        </w:del>
      </w:ins>
      <w:ins w:id="1211" w:author="Antony Johnson" w:date="2022-11-19T21:53:00Z">
        <w:del w:id="1212" w:author="Johnson (ESO), Antony" w:date="2023-02-10T12:07:00Z">
          <w:r w:rsidR="00417840" w:rsidDel="00053BA5">
            <w:delText>,</w:delText>
          </w:r>
        </w:del>
      </w:ins>
      <w:ins w:id="1213" w:author="Antony Johnson" w:date="2022-11-19T21:50:00Z">
        <w:del w:id="1214" w:author="Johnson (ESO), Antony" w:date="2023-02-10T12:07:00Z">
          <w:r w:rsidR="009C3429" w:rsidDel="00053BA5">
            <w:delText xml:space="preserve"> will instruct Anchor</w:delText>
          </w:r>
          <w:r w:rsidR="002A4391" w:rsidDel="00053BA5">
            <w:delText xml:space="preserve"> Restoration Se</w:delText>
          </w:r>
        </w:del>
      </w:ins>
      <w:ins w:id="1215" w:author="Antony Johnson" w:date="2022-11-19T21:51:00Z">
        <w:del w:id="1216" w:author="Johnson (ESO), Antony" w:date="2023-02-10T12:07:00Z">
          <w:r w:rsidR="002A4391" w:rsidDel="00053BA5">
            <w:delText>rvice Provider</w:delText>
          </w:r>
        </w:del>
        <w:del w:id="1217" w:author="Johnson (ESO), Antony" w:date="2023-01-23T16:09:00Z">
          <w:r w:rsidR="002A4391" w:rsidDel="00B65034">
            <w:delText>s</w:delText>
          </w:r>
        </w:del>
        <w:del w:id="1218" w:author="Johnson (ESO), Antony" w:date="2023-02-10T12:07:00Z">
          <w:r w:rsidR="002A4391" w:rsidDel="00053BA5">
            <w:delText xml:space="preserve"> </w:delText>
          </w:r>
        </w:del>
      </w:ins>
      <w:ins w:id="1219" w:author="Antony Johnson" w:date="2022-11-19T21:53:00Z">
        <w:del w:id="1220" w:author="Johnson (ESO), Antony" w:date="2023-02-10T12:07:00Z">
          <w:r w:rsidR="00417840" w:rsidDel="00053BA5">
            <w:delText xml:space="preserve">and </w:delText>
          </w:r>
        </w:del>
      </w:ins>
      <w:ins w:id="1221" w:author="Antony Johnson" w:date="2022-11-19T21:52:00Z">
        <w:del w:id="1222" w:author="Johnson (ESO), Antony" w:date="2023-02-10T12:07:00Z">
          <w:r w:rsidR="00550850" w:rsidDel="00053BA5">
            <w:delText>T</w:delText>
          </w:r>
        </w:del>
      </w:ins>
      <w:ins w:id="1223" w:author="Antony Johnson" w:date="2022-11-19T21:51:00Z">
        <w:del w:id="1224" w:author="Johnson (ESO), Antony" w:date="2023-02-10T12:07:00Z">
          <w:r w:rsidR="002A4391" w:rsidDel="00053BA5">
            <w:delText xml:space="preserve">op Up Restoration Service Providers </w:delText>
          </w:r>
        </w:del>
      </w:ins>
      <w:ins w:id="1225" w:author="Antony Johnson" w:date="2022-11-19T21:59:00Z">
        <w:del w:id="1226" w:author="Johnson (ESO), Antony" w:date="2023-02-10T12:07:00Z">
          <w:r w:rsidR="00B26232" w:rsidDel="00053BA5">
            <w:delText>to enable parts of the Distribution Network</w:delText>
          </w:r>
          <w:r w:rsidR="00B26232" w:rsidRPr="00C60C34" w:rsidDel="00053BA5">
            <w:delText xml:space="preserve"> </w:delText>
          </w:r>
          <w:r w:rsidR="00B26232" w:rsidDel="00053BA5">
            <w:delText>to be energised and</w:delText>
          </w:r>
        </w:del>
      </w:ins>
      <w:ins w:id="1227" w:author="Halford(ESO), David" w:date="2022-12-28T11:56:00Z">
        <w:del w:id="1228" w:author="Johnson (ESO), Antony" w:date="2023-02-10T12:07:00Z">
          <w:r w:rsidR="001E3764" w:rsidDel="00053BA5">
            <w:delText xml:space="preserve"> supply</w:delText>
          </w:r>
        </w:del>
      </w:ins>
      <w:ins w:id="1229" w:author="Antony Johnson" w:date="2022-11-19T21:59:00Z">
        <w:del w:id="1230" w:author="Johnson (ESO), Antony" w:date="2023-02-10T12:07:00Z">
          <w:r w:rsidR="00B26232" w:rsidDel="00053BA5">
            <w:delText xml:space="preserve"> feed complementary blocks of demand.  </w:delText>
          </w:r>
        </w:del>
      </w:ins>
      <w:ins w:id="1231" w:author="Antony Johnson" w:date="2022-11-19T21:51:00Z">
        <w:del w:id="1232" w:author="Johnson (ESO), Antony" w:date="2023-02-10T12:07:00Z">
          <w:r w:rsidR="00EE217F" w:rsidDel="00053BA5">
            <w:delText xml:space="preserve">To restore the System as quickly as possible and </w:delText>
          </w:r>
        </w:del>
      </w:ins>
      <w:ins w:id="1233" w:author="Antony Johnson" w:date="2022-11-19T22:05:00Z">
        <w:del w:id="1234" w:author="Johnson (ESO), Antony" w:date="2023-02-10T12:07:00Z">
          <w:r w:rsidR="00776196" w:rsidDel="00053BA5">
            <w:delText>in</w:delText>
          </w:r>
        </w:del>
      </w:ins>
      <w:ins w:id="1235" w:author="Antony Johnson" w:date="2022-11-19T21:51:00Z">
        <w:del w:id="1236" w:author="Johnson (ESO), Antony" w:date="2023-02-10T12:07:00Z">
          <w:r w:rsidR="00EE217F" w:rsidDel="00053BA5">
            <w:delText xml:space="preserve"> the most efficient way </w:delText>
          </w:r>
          <w:r w:rsidR="00A96FB7" w:rsidDel="00053BA5">
            <w:delText xml:space="preserve">Local Joint Restoration </w:delText>
          </w:r>
        </w:del>
      </w:ins>
      <w:ins w:id="1237" w:author="Antony Johnson" w:date="2022-11-19T21:52:00Z">
        <w:del w:id="1238" w:author="Johnson (ESO), Antony" w:date="2023-02-10T12:07:00Z">
          <w:r w:rsidR="00A96FB7" w:rsidDel="00053BA5">
            <w:delText>Plans</w:delText>
          </w:r>
        </w:del>
      </w:ins>
      <w:ins w:id="1239" w:author="Antony Johnson" w:date="2022-11-19T22:05:00Z">
        <w:del w:id="1240" w:author="Johnson (ESO), Antony" w:date="2023-02-10T12:07:00Z">
          <w:r w:rsidR="008A595B" w:rsidDel="00053BA5">
            <w:delText xml:space="preserve"> and Distribution Restoration Zone Plans would </w:delText>
          </w:r>
        </w:del>
      </w:ins>
      <w:ins w:id="1241" w:author="Halford(ESO), David" w:date="2022-12-28T11:57:00Z">
        <w:del w:id="1242" w:author="Johnson (ESO), Antony" w:date="2023-02-10T12:07:00Z">
          <w:r w:rsidR="001E3764" w:rsidDel="00053BA5">
            <w:delText xml:space="preserve">could </w:delText>
          </w:r>
        </w:del>
      </w:ins>
      <w:ins w:id="1243" w:author="Antony Johnson" w:date="2022-11-19T22:05:00Z">
        <w:del w:id="1244" w:author="Johnson (ESO), Antony" w:date="2023-02-10T12:07:00Z">
          <w:r w:rsidR="008A595B" w:rsidDel="00053BA5">
            <w:delText xml:space="preserve">be </w:delText>
          </w:r>
        </w:del>
      </w:ins>
      <w:ins w:id="1245" w:author="Antony Johnson" w:date="2022-11-19T22:06:00Z">
        <w:del w:id="1246" w:author="Johnson (ESO), Antony" w:date="2023-02-10T12:07:00Z">
          <w:r w:rsidR="008A595B" w:rsidDel="00053BA5">
            <w:delText>run in parallel.</w:delText>
          </w:r>
        </w:del>
      </w:ins>
      <w:ins w:id="1247" w:author="Antony Johnson" w:date="2022-11-19T21:52:00Z">
        <w:del w:id="1248" w:author="Johnson (ESO), Antony" w:date="2023-02-10T12:07:00Z">
          <w:r w:rsidR="00A96FB7" w:rsidDel="00053BA5">
            <w:delText xml:space="preserve"> </w:delText>
          </w:r>
        </w:del>
      </w:ins>
      <w:ins w:id="1249" w:author="Antony Johnson" w:date="2022-11-19T21:50:00Z">
        <w:del w:id="1250" w:author="Johnson (ESO), Antony" w:date="2023-02-10T12:07:00Z">
          <w:r w:rsidR="009C3429" w:rsidDel="00053BA5">
            <w:delText xml:space="preserve"> </w:delText>
          </w:r>
        </w:del>
      </w:ins>
      <w:ins w:id="1251" w:author="Antony Johnson" w:date="2022-11-19T21:48:00Z">
        <w:del w:id="1252" w:author="Johnson (ESO), Antony" w:date="2023-02-10T12:07:00Z">
          <w:r w:rsidR="001662A5" w:rsidDel="00053BA5">
            <w:delText xml:space="preserve"> </w:delText>
          </w:r>
        </w:del>
      </w:ins>
      <w:ins w:id="1253" w:author="Antony Johnson" w:date="2022-11-19T21:47:00Z">
        <w:del w:id="1254" w:author="Johnson (ESO), Antony" w:date="2023-02-10T12:07:00Z">
          <w:r w:rsidR="00E16CE1" w:rsidDel="00053BA5">
            <w:delText xml:space="preserve"> </w:delText>
          </w:r>
        </w:del>
      </w:ins>
      <w:ins w:id="1255" w:author="Antony Johnson" w:date="2022-11-19T21:45:00Z">
        <w:del w:id="1256" w:author="Johnson (ESO), Antony" w:date="2023-02-10T12:07:00Z">
          <w:r w:rsidR="00570A3E" w:rsidDel="00053BA5">
            <w:delText xml:space="preserve">  </w:delText>
          </w:r>
        </w:del>
      </w:ins>
    </w:p>
    <w:p w14:paraId="49560AE5" w14:textId="62C2F72F" w:rsidR="00152DF0" w:rsidRPr="00A0057D" w:rsidDel="00053BA5" w:rsidRDefault="00E158D7" w:rsidP="000F3B4B">
      <w:pPr>
        <w:tabs>
          <w:tab w:val="left" w:pos="567"/>
          <w:tab w:val="left" w:pos="709"/>
          <w:tab w:val="left" w:pos="993"/>
        </w:tabs>
        <w:ind w:left="567" w:hanging="567"/>
        <w:jc w:val="both"/>
        <w:rPr>
          <w:del w:id="1257" w:author="Johnson (ESO), Antony" w:date="2023-02-10T12:07:00Z"/>
          <w:color w:val="auto"/>
        </w:rPr>
      </w:pPr>
      <w:ins w:id="1258" w:author="Antony Johnson" w:date="2022-11-19T21:32:00Z">
        <w:del w:id="1259" w:author="Johnson (ESO), Antony" w:date="2023-02-10T12:07:00Z">
          <w:r w:rsidRPr="00213B3F" w:rsidDel="00053BA5">
            <w:rPr>
              <w:color w:val="auto"/>
            </w:rPr>
            <w:delText>7.1.4</w:delText>
          </w:r>
          <w:r w:rsidDel="00053BA5">
            <w:rPr>
              <w:color w:val="auto"/>
            </w:rPr>
            <w:tab/>
          </w:r>
        </w:del>
      </w:ins>
      <w:del w:id="1260" w:author="Johnson (ESO), Antony" w:date="2023-02-10T12:07:00Z">
        <w:r w:rsidR="00152DF0" w:rsidRPr="00A0057D" w:rsidDel="00053BA5">
          <w:rPr>
            <w:color w:val="auto"/>
          </w:rPr>
          <w:delText xml:space="preserve">within two hours of an instruction from </w:delText>
        </w:r>
        <w:r w:rsidR="00FD2D4E" w:rsidRPr="00BA591F" w:rsidDel="00053BA5">
          <w:rPr>
            <w:color w:val="auto"/>
          </w:rPr>
          <w:delText>NG</w:delText>
        </w:r>
        <w:r w:rsidR="00152DF0" w:rsidRPr="00BA591F" w:rsidDel="00053BA5">
          <w:rPr>
            <w:color w:val="auto"/>
          </w:rPr>
          <w:delText>ESO</w:delText>
        </w:r>
        <w:r w:rsidR="00152DF0" w:rsidRPr="00A0057D" w:rsidDel="00053BA5">
          <w:rPr>
            <w:color w:val="auto"/>
          </w:rPr>
          <w:delText xml:space="preserve">. </w:delText>
        </w:r>
        <w:r w:rsidR="00C972BD" w:rsidRPr="00A0057D" w:rsidDel="00053BA5">
          <w:rPr>
            <w:color w:val="auto"/>
          </w:rPr>
          <w:delText xml:space="preserve"> </w:delText>
        </w:r>
        <w:r w:rsidR="00152DF0" w:rsidRPr="00A0057D" w:rsidDel="00053BA5">
          <w:rPr>
            <w:color w:val="auto"/>
          </w:rPr>
          <w:delText xml:space="preserve">The requirements for </w:delText>
        </w:r>
      </w:del>
      <w:ins w:id="1261" w:author="Halford(ESO), David" w:date="2022-12-28T11:57:00Z">
        <w:del w:id="1262" w:author="Johnson (ESO), Antony" w:date="2023-02-10T12:07:00Z">
          <w:r w:rsidR="001E3764" w:rsidDel="00053BA5">
            <w:rPr>
              <w:color w:val="auto"/>
            </w:rPr>
            <w:delText xml:space="preserve">on </w:delText>
          </w:r>
        </w:del>
      </w:ins>
      <w:ins w:id="1263" w:author="Antony Johnson" w:date="2022-11-19T18:44:00Z">
        <w:del w:id="1264" w:author="Johnson (ESO), Antony" w:date="2023-02-10T12:07:00Z">
          <w:r w:rsidR="00736D9E" w:rsidDel="00053BA5">
            <w:rPr>
              <w:color w:val="auto"/>
            </w:rPr>
            <w:delText>Restoration</w:delText>
          </w:r>
        </w:del>
      </w:ins>
      <w:del w:id="1265" w:author="Johnson (ESO), Antony" w:date="2023-02-10T12:07:00Z">
        <w:r w:rsidR="00152DF0" w:rsidRPr="00A0057D" w:rsidDel="00053BA5">
          <w:rPr>
            <w:color w:val="auto"/>
          </w:rPr>
          <w:delText xml:space="preserve">Black Start </w:delText>
        </w:r>
        <w:r w:rsidR="001A343E" w:rsidRPr="00A0057D" w:rsidDel="00053BA5">
          <w:rPr>
            <w:color w:val="auto"/>
          </w:rPr>
          <w:delText xml:space="preserve">Service </w:delText>
        </w:r>
        <w:r w:rsidR="00152DF0" w:rsidRPr="00BA591F" w:rsidDel="00053BA5">
          <w:rPr>
            <w:color w:val="auto"/>
          </w:rPr>
          <w:delText>Provider</w:delText>
        </w:r>
        <w:r w:rsidR="00397ECF" w:rsidRPr="00BA591F" w:rsidDel="00053BA5">
          <w:rPr>
            <w:color w:val="auto"/>
          </w:rPr>
          <w:delText>s</w:delText>
        </w:r>
        <w:r w:rsidR="00152DF0" w:rsidRPr="00A0057D" w:rsidDel="00053BA5">
          <w:rPr>
            <w:color w:val="auto"/>
          </w:rPr>
          <w:delText xml:space="preserve"> and</w:delText>
        </w:r>
      </w:del>
      <w:ins w:id="1266" w:author="Halford(ESO), David" w:date="2022-12-28T11:58:00Z">
        <w:del w:id="1267" w:author="Johnson (ESO), Antony" w:date="2023-02-10T12:07:00Z">
          <w:r w:rsidR="008B4140" w:rsidDel="00053BA5">
            <w:rPr>
              <w:color w:val="auto"/>
            </w:rPr>
            <w:delText xml:space="preserve"> the ca</w:delText>
          </w:r>
          <w:r w:rsidR="00CA63F9" w:rsidDel="00053BA5">
            <w:rPr>
              <w:color w:val="auto"/>
            </w:rPr>
            <w:delText>pability of their plant</w:delText>
          </w:r>
        </w:del>
      </w:ins>
      <w:del w:id="1268" w:author="Johnson (ESO), Antony" w:date="2023-02-10T12:07:00Z">
        <w:r w:rsidR="00152DF0" w:rsidRPr="00A0057D" w:rsidDel="00053BA5">
          <w:rPr>
            <w:color w:val="auto"/>
          </w:rPr>
          <w:delText xml:space="preserve"> their </w:delText>
        </w:r>
        <w:r w:rsidR="0047265A" w:rsidRPr="00BA591F" w:rsidDel="00053BA5">
          <w:rPr>
            <w:color w:val="auto"/>
          </w:rPr>
          <w:delText>capabilities</w:delText>
        </w:r>
        <w:r w:rsidR="00152DF0" w:rsidRPr="00A0057D" w:rsidDel="00053BA5">
          <w:rPr>
            <w:color w:val="auto"/>
          </w:rPr>
          <w:delText xml:space="preserve"> are defined in</w:delText>
        </w:r>
        <w:r w:rsidR="0062757C" w:rsidRPr="00A0057D" w:rsidDel="00053BA5">
          <w:rPr>
            <w:color w:val="auto"/>
          </w:rPr>
          <w:delText xml:space="preserve"> </w:delText>
        </w:r>
        <w:r w:rsidR="0062757C" w:rsidRPr="0022494E" w:rsidDel="00053BA5">
          <w:rPr>
            <w:i/>
            <w:color w:val="auto"/>
          </w:rPr>
          <w:delText>Grid Code</w:delText>
        </w:r>
        <w:r w:rsidR="00152DF0" w:rsidRPr="00BA591F" w:rsidDel="00053BA5">
          <w:rPr>
            <w:color w:val="auto"/>
          </w:rPr>
          <w:delText xml:space="preserve"> </w:delText>
        </w:r>
        <w:r w:rsidR="00152DF0" w:rsidRPr="00A0057D" w:rsidDel="00053BA5">
          <w:rPr>
            <w:i/>
            <w:color w:val="auto"/>
          </w:rPr>
          <w:delText>CC/ECC.6.3.5</w:delText>
        </w:r>
        <w:r w:rsidR="003848D1" w:rsidRPr="00A0057D" w:rsidDel="00053BA5">
          <w:rPr>
            <w:i/>
            <w:color w:val="auto"/>
          </w:rPr>
          <w:delText xml:space="preserve">, </w:delText>
        </w:r>
      </w:del>
      <w:ins w:id="1269" w:author="Antony Johnson" w:date="2022-11-20T09:26:00Z">
        <w:del w:id="1270" w:author="Johnson (ESO), Antony" w:date="2023-02-10T12:07:00Z">
          <w:r w:rsidR="007E3E00" w:rsidDel="00053BA5">
            <w:rPr>
              <w:i/>
              <w:color w:val="auto"/>
            </w:rPr>
            <w:delText>CC/ECC7.10, CC/ECC</w:delText>
          </w:r>
          <w:r w:rsidR="009A5552" w:rsidDel="00053BA5">
            <w:rPr>
              <w:i/>
              <w:color w:val="auto"/>
            </w:rPr>
            <w:delText xml:space="preserve">.7.11, </w:delText>
          </w:r>
        </w:del>
      </w:ins>
      <w:del w:id="1271" w:author="Johnson (ESO), Antony" w:date="2023-02-10T12:07:00Z">
        <w:r w:rsidR="00506181" w:rsidRPr="00A0057D" w:rsidDel="00053BA5">
          <w:rPr>
            <w:i/>
            <w:color w:val="auto"/>
          </w:rPr>
          <w:delText>OC9</w:delText>
        </w:r>
        <w:r w:rsidR="00562976" w:rsidRPr="00A0057D" w:rsidDel="00053BA5">
          <w:rPr>
            <w:i/>
            <w:color w:val="auto"/>
          </w:rPr>
          <w:delText>.4.5</w:delText>
        </w:r>
        <w:r w:rsidR="003848D1" w:rsidRPr="00A0057D" w:rsidDel="00053BA5">
          <w:rPr>
            <w:color w:val="auto"/>
          </w:rPr>
          <w:delText xml:space="preserve"> and</w:delText>
        </w:r>
        <w:r w:rsidR="00152DF0" w:rsidRPr="00A0057D" w:rsidDel="00053BA5">
          <w:rPr>
            <w:color w:val="auto"/>
          </w:rPr>
          <w:delText xml:space="preserve"> </w:delText>
        </w:r>
        <w:r w:rsidR="00152DF0" w:rsidRPr="00BA591F" w:rsidDel="00053BA5">
          <w:rPr>
            <w:color w:val="auto"/>
          </w:rPr>
          <w:delText>the</w:delText>
        </w:r>
        <w:r w:rsidR="00397ECF" w:rsidRPr="00BA591F" w:rsidDel="00053BA5">
          <w:rPr>
            <w:color w:val="auto"/>
          </w:rPr>
          <w:delText>ir</w:delText>
        </w:r>
        <w:r w:rsidR="00152DF0" w:rsidRPr="00A0057D" w:rsidDel="00053BA5">
          <w:rPr>
            <w:color w:val="auto"/>
          </w:rPr>
          <w:delText xml:space="preserve"> </w:delText>
        </w:r>
      </w:del>
      <w:ins w:id="1272" w:author="Antony Johnson" w:date="2022-11-19T22:06:00Z">
        <w:del w:id="1273" w:author="Johnson (ESO), Antony" w:date="2023-02-10T12:07:00Z">
          <w:r w:rsidR="00915229" w:rsidDel="00053BA5">
            <w:rPr>
              <w:color w:val="auto"/>
            </w:rPr>
            <w:delText>Anchor Plant Contracts</w:delText>
          </w:r>
        </w:del>
      </w:ins>
      <w:ins w:id="1274" w:author="Antony Johnson" w:date="2022-11-19T22:07:00Z">
        <w:del w:id="1275" w:author="Johnson (ESO), Antony" w:date="2023-02-10T12:07:00Z">
          <w:r w:rsidR="00915229" w:rsidDel="00053BA5">
            <w:rPr>
              <w:color w:val="auto"/>
            </w:rPr>
            <w:delText xml:space="preserve"> or Top Up Restoration</w:delText>
          </w:r>
        </w:del>
      </w:ins>
      <w:del w:id="1276" w:author="Johnson (ESO), Antony" w:date="2023-02-10T12:07:00Z">
        <w:r w:rsidR="00152DF0" w:rsidRPr="00A0057D" w:rsidDel="00053BA5">
          <w:rPr>
            <w:color w:val="auto"/>
          </w:rPr>
          <w:delText xml:space="preserve">Black Start </w:delText>
        </w:r>
        <w:r w:rsidR="00152DF0" w:rsidRPr="00BA591F" w:rsidDel="00053BA5">
          <w:rPr>
            <w:color w:val="auto"/>
          </w:rPr>
          <w:delText>Contract</w:delText>
        </w:r>
        <w:r w:rsidR="00397ECF" w:rsidRPr="00BA591F" w:rsidDel="00053BA5">
          <w:rPr>
            <w:color w:val="auto"/>
          </w:rPr>
          <w:delText>s</w:delText>
        </w:r>
        <w:r w:rsidR="00152DF0" w:rsidRPr="00A0057D" w:rsidDel="00053BA5">
          <w:rPr>
            <w:color w:val="auto"/>
          </w:rPr>
          <w:delText xml:space="preserve">. There is also a requirement to ensure </w:delText>
        </w:r>
        <w:r w:rsidR="00152DF0" w:rsidRPr="00BA591F" w:rsidDel="00053BA5">
          <w:rPr>
            <w:color w:val="auto"/>
          </w:rPr>
          <w:delText>the</w:delText>
        </w:r>
        <w:r w:rsidR="00152DF0" w:rsidRPr="00A0057D" w:rsidDel="00053BA5">
          <w:rPr>
            <w:color w:val="auto"/>
          </w:rPr>
          <w:delText xml:space="preserve"> facilities </w:delText>
        </w:r>
        <w:r w:rsidR="00BA23FF" w:rsidRPr="00BA591F" w:rsidDel="00053BA5">
          <w:rPr>
            <w:color w:val="auto"/>
          </w:rPr>
          <w:delText>pro</w:delText>
        </w:r>
        <w:r w:rsidR="00BA591F" w:rsidRPr="00BA591F" w:rsidDel="00053BA5">
          <w:rPr>
            <w:color w:val="auto"/>
          </w:rPr>
          <w:delText xml:space="preserve">vided by Black Start Service Providers and Restoration Service Providers </w:delText>
        </w:r>
        <w:r w:rsidR="00152DF0" w:rsidRPr="00A0057D" w:rsidDel="00053BA5">
          <w:rPr>
            <w:color w:val="auto"/>
          </w:rPr>
          <w:delText>are fit for purpose and capable of operation when required which is why</w:delText>
        </w:r>
        <w:r w:rsidR="00B31EE4" w:rsidRPr="00A0057D" w:rsidDel="00053BA5">
          <w:rPr>
            <w:color w:val="auto"/>
          </w:rPr>
          <w:delText xml:space="preserve"> </w:delText>
        </w:r>
        <w:r w:rsidR="00152DF0" w:rsidRPr="00A0057D" w:rsidDel="00053BA5">
          <w:rPr>
            <w:color w:val="auto"/>
          </w:rPr>
          <w:delText xml:space="preserve">procedures (under </w:delText>
        </w:r>
        <w:r w:rsidR="002B5088" w:rsidRPr="00A0057D" w:rsidDel="00053BA5">
          <w:rPr>
            <w:i/>
            <w:color w:val="auto"/>
          </w:rPr>
          <w:delText>Grid Code</w:delText>
        </w:r>
        <w:r w:rsidR="002B5088" w:rsidRPr="002B5088" w:rsidDel="00053BA5">
          <w:rPr>
            <w:i/>
            <w:iCs/>
            <w:color w:val="auto"/>
          </w:rPr>
          <w:delText xml:space="preserve"> </w:delText>
        </w:r>
        <w:r w:rsidR="00152DF0" w:rsidRPr="001C1B90" w:rsidDel="00053BA5">
          <w:rPr>
            <w:i/>
            <w:iCs/>
            <w:color w:val="auto"/>
          </w:rPr>
          <w:delText>OC5.7</w:delText>
        </w:r>
      </w:del>
      <w:ins w:id="1277" w:author="Antony Johnson" w:date="2022-11-19T22:07:00Z">
        <w:del w:id="1278" w:author="Johnson (ESO), Antony" w:date="2023-02-10T12:07:00Z">
          <w:r w:rsidR="00915229" w:rsidDel="00053BA5">
            <w:rPr>
              <w:i/>
              <w:iCs/>
              <w:color w:val="auto"/>
            </w:rPr>
            <w:delText>.4, OC5.7.5</w:delText>
          </w:r>
          <w:r w:rsidR="00D16979" w:rsidDel="00053BA5">
            <w:rPr>
              <w:i/>
              <w:iCs/>
              <w:color w:val="auto"/>
            </w:rPr>
            <w:delText xml:space="preserve"> and CC/ECC.6.5.5</w:delText>
          </w:r>
        </w:del>
      </w:ins>
      <w:del w:id="1279" w:author="Johnson (ESO), Antony" w:date="2023-02-10T12:07:00Z">
        <w:r w:rsidR="00152DF0" w:rsidRPr="00A0057D" w:rsidDel="00053BA5">
          <w:rPr>
            <w:color w:val="auto"/>
          </w:rPr>
          <w:delText xml:space="preserve">) are in place for </w:delText>
        </w:r>
        <w:r w:rsidR="00BA591F" w:rsidRPr="00BA591F" w:rsidDel="00053BA5">
          <w:rPr>
            <w:color w:val="auto"/>
          </w:rPr>
          <w:delText xml:space="preserve">routine </w:delText>
        </w:r>
        <w:r w:rsidR="00152DF0" w:rsidRPr="00A0057D" w:rsidDel="00053BA5">
          <w:rPr>
            <w:color w:val="auto"/>
          </w:rPr>
          <w:delText>testing.</w:delText>
        </w:r>
        <w:r w:rsidR="007A6496" w:rsidRPr="00BA591F" w:rsidDel="00053BA5">
          <w:rPr>
            <w:color w:val="auto"/>
          </w:rPr>
          <w:delText xml:space="preserve"> </w:delText>
        </w:r>
        <w:r w:rsidR="000666C4" w:rsidRPr="00A0057D" w:rsidDel="00053BA5">
          <w:rPr>
            <w:color w:val="auto"/>
          </w:rPr>
          <w:delText xml:space="preserve"> </w:delText>
        </w:r>
        <w:r w:rsidR="0043307C" w:rsidRPr="00A0057D" w:rsidDel="00053BA5">
          <w:rPr>
            <w:color w:val="auto"/>
          </w:rPr>
          <w:delText>As part of this requirement under EU NCER</w:delText>
        </w:r>
        <w:r w:rsidR="00B47EEE" w:rsidRPr="00A0057D" w:rsidDel="00053BA5">
          <w:rPr>
            <w:color w:val="auto"/>
          </w:rPr>
          <w:delText>,</w:delText>
        </w:r>
        <w:r w:rsidR="0043307C" w:rsidRPr="00A0057D" w:rsidDel="00053BA5">
          <w:rPr>
            <w:color w:val="auto"/>
          </w:rPr>
          <w:delText xml:space="preserve"> t</w:delText>
        </w:r>
        <w:r w:rsidR="007A6496" w:rsidRPr="00A0057D" w:rsidDel="00053BA5">
          <w:rPr>
            <w:color w:val="auto"/>
          </w:rPr>
          <w:delText xml:space="preserve">here will be a requirement for computer simulations and </w:delText>
        </w:r>
        <w:r w:rsidR="00E81A98" w:rsidRPr="00A0057D" w:rsidDel="00053BA5">
          <w:rPr>
            <w:color w:val="auto"/>
          </w:rPr>
          <w:delText xml:space="preserve">these will be included </w:delText>
        </w:r>
        <w:r w:rsidR="0043307C" w:rsidRPr="00A0057D" w:rsidDel="00053BA5">
          <w:rPr>
            <w:color w:val="auto"/>
          </w:rPr>
          <w:delText xml:space="preserve">and developed </w:delText>
        </w:r>
        <w:r w:rsidR="00E81A98" w:rsidRPr="00A0057D" w:rsidDel="00053BA5">
          <w:rPr>
            <w:color w:val="auto"/>
          </w:rPr>
          <w:delText>as part of the Assurance Framework</w:delText>
        </w:r>
        <w:r w:rsidR="00756967" w:rsidRPr="00A0057D" w:rsidDel="00053BA5">
          <w:rPr>
            <w:color w:val="auto"/>
          </w:rPr>
          <w:delText xml:space="preserve"> (see section </w:delText>
        </w:r>
        <w:r w:rsidR="00A020C1" w:rsidDel="00053BA5">
          <w:rPr>
            <w:color w:val="auto"/>
          </w:rPr>
          <w:delText>8</w:delText>
        </w:r>
        <w:r w:rsidR="00A020C1" w:rsidRPr="00A0057D" w:rsidDel="00053BA5">
          <w:rPr>
            <w:color w:val="auto"/>
          </w:rPr>
          <w:delText>.</w:delText>
        </w:r>
        <w:r w:rsidR="00756967" w:rsidRPr="00A0057D" w:rsidDel="00053BA5">
          <w:rPr>
            <w:color w:val="auto"/>
          </w:rPr>
          <w:delText>1.</w:delText>
        </w:r>
        <w:r w:rsidR="00A020C1" w:rsidDel="00053BA5">
          <w:rPr>
            <w:color w:val="auto"/>
          </w:rPr>
          <w:delText>2</w:delText>
        </w:r>
        <w:r w:rsidR="00756967" w:rsidRPr="00A0057D" w:rsidDel="00053BA5">
          <w:rPr>
            <w:color w:val="auto"/>
          </w:rPr>
          <w:delText xml:space="preserve"> below)</w:delText>
        </w:r>
        <w:r w:rsidR="00E81A98" w:rsidRPr="00A0057D" w:rsidDel="00053BA5">
          <w:rPr>
            <w:color w:val="auto"/>
          </w:rPr>
          <w:delText>.</w:delText>
        </w:r>
        <w:r w:rsidR="00F13A6C" w:rsidRPr="00BA591F" w:rsidDel="00053BA5">
          <w:rPr>
            <w:color w:val="auto"/>
          </w:rPr>
          <w:delText xml:space="preserve">  </w:delText>
        </w:r>
      </w:del>
    </w:p>
    <w:p w14:paraId="39724B33" w14:textId="386DFAC9" w:rsidR="001F364B" w:rsidRPr="00A0057D" w:rsidDel="00053BA5" w:rsidRDefault="003D5669" w:rsidP="00B31EE4">
      <w:pPr>
        <w:tabs>
          <w:tab w:val="left" w:pos="567"/>
          <w:tab w:val="left" w:pos="709"/>
          <w:tab w:val="left" w:pos="993"/>
        </w:tabs>
        <w:ind w:left="567" w:hanging="567"/>
        <w:jc w:val="both"/>
        <w:rPr>
          <w:del w:id="1280" w:author="Johnson (ESO), Antony" w:date="2023-02-10T12:07:00Z"/>
          <w:color w:val="auto"/>
        </w:rPr>
      </w:pPr>
      <w:del w:id="1281" w:author="Johnson (ESO), Antony" w:date="2023-02-10T12:07:00Z">
        <w:r w:rsidDel="00053BA5">
          <w:rPr>
            <w:color w:val="auto"/>
          </w:rPr>
          <w:delText>7</w:delText>
        </w:r>
        <w:r w:rsidR="00152DF0" w:rsidRPr="00A0057D" w:rsidDel="00053BA5">
          <w:rPr>
            <w:color w:val="auto"/>
          </w:rPr>
          <w:delText>.1.3</w:delText>
        </w:r>
        <w:r w:rsidR="00152DF0" w:rsidRPr="00A0057D" w:rsidDel="00053BA5">
          <w:rPr>
            <w:color w:val="auto"/>
          </w:rPr>
          <w:tab/>
        </w:r>
        <w:r w:rsidR="001F364B" w:rsidRPr="00A0057D" w:rsidDel="00053BA5">
          <w:rPr>
            <w:color w:val="auto"/>
          </w:rPr>
          <w:delText xml:space="preserve">Once the </w:delText>
        </w:r>
      </w:del>
      <w:ins w:id="1282" w:author="Antony Johnson" w:date="2022-11-20T09:28:00Z">
        <w:del w:id="1283" w:author="Johnson (ESO), Antony" w:date="2023-02-10T12:07:00Z">
          <w:r w:rsidR="007A3119" w:rsidDel="00053BA5">
            <w:rPr>
              <w:color w:val="auto"/>
            </w:rPr>
            <w:delText>Anchor Plant</w:delText>
          </w:r>
        </w:del>
      </w:ins>
      <w:del w:id="1284" w:author="Johnson (ESO), Antony" w:date="2023-02-10T12:07:00Z">
        <w:r w:rsidR="001F364B" w:rsidRPr="00A0057D" w:rsidDel="00053BA5">
          <w:rPr>
            <w:color w:val="auto"/>
          </w:rPr>
          <w:delText>Black Start Providers</w:delText>
        </w:r>
        <w:r w:rsidR="000666C4" w:rsidRPr="00A0057D" w:rsidDel="00053BA5">
          <w:rPr>
            <w:color w:val="auto"/>
          </w:rPr>
          <w:delText xml:space="preserve"> </w:delText>
        </w:r>
        <w:r w:rsidR="000666C4" w:rsidDel="00053BA5">
          <w:rPr>
            <w:color w:val="auto"/>
          </w:rPr>
          <w:delText>energise</w:delText>
        </w:r>
      </w:del>
      <w:ins w:id="1285" w:author="Halford(ESO), David" w:date="2022-12-28T11:59:00Z">
        <w:del w:id="1286" w:author="Johnson (ESO), Antony" w:date="2023-02-10T12:07:00Z">
          <w:r w:rsidR="002C7176" w:rsidDel="00053BA5">
            <w:rPr>
              <w:color w:val="auto"/>
            </w:rPr>
            <w:delText>s</w:delText>
          </w:r>
        </w:del>
      </w:ins>
      <w:del w:id="1287" w:author="Johnson (ESO), Antony" w:date="2023-02-10T12:07:00Z">
        <w:r w:rsidR="000666C4" w:rsidDel="00053BA5">
          <w:rPr>
            <w:color w:val="auto"/>
          </w:rPr>
          <w:delText xml:space="preserve"> part of the System</w:delText>
        </w:r>
      </w:del>
      <w:ins w:id="1288" w:author="Antony Johnson" w:date="2022-11-20T09:29:00Z">
        <w:del w:id="1289" w:author="Johnson (ESO), Antony" w:date="2023-02-10T12:07:00Z">
          <w:r w:rsidR="00314936" w:rsidDel="00053BA5">
            <w:rPr>
              <w:i/>
              <w:color w:val="auto"/>
            </w:rPr>
            <w:delText xml:space="preserve"> </w:delText>
          </w:r>
          <w:r w:rsidR="00314936" w:rsidRPr="00314936" w:rsidDel="00053BA5">
            <w:rPr>
              <w:iCs/>
              <w:color w:val="auto"/>
            </w:rPr>
            <w:delText>and pick</w:delText>
          </w:r>
        </w:del>
      </w:ins>
      <w:ins w:id="1290" w:author="Halford(ESO), David" w:date="2022-12-28T11:59:00Z">
        <w:del w:id="1291" w:author="Johnson (ESO), Antony" w:date="2023-02-10T12:07:00Z">
          <w:r w:rsidR="002C7176" w:rsidDel="00053BA5">
            <w:rPr>
              <w:iCs/>
              <w:color w:val="auto"/>
            </w:rPr>
            <w:delText>s</w:delText>
          </w:r>
        </w:del>
      </w:ins>
      <w:ins w:id="1292" w:author="Antony Johnson" w:date="2022-11-20T09:29:00Z">
        <w:del w:id="1293" w:author="Johnson (ESO), Antony" w:date="2023-02-10T12:07:00Z">
          <w:r w:rsidR="00314936" w:rsidRPr="00314936" w:rsidDel="00053BA5">
            <w:rPr>
              <w:iCs/>
              <w:color w:val="auto"/>
            </w:rPr>
            <w:delText xml:space="preserve"> up complementary blocks of demand</w:delText>
          </w:r>
        </w:del>
      </w:ins>
      <w:ins w:id="1294" w:author="Antony Johnson" w:date="2022-11-20T09:30:00Z">
        <w:del w:id="1295" w:author="Johnson (ESO), Antony" w:date="2023-02-10T12:07:00Z">
          <w:r w:rsidR="00314936" w:rsidDel="00053BA5">
            <w:rPr>
              <w:iCs/>
              <w:color w:val="auto"/>
            </w:rPr>
            <w:delText xml:space="preserve"> </w:delText>
          </w:r>
          <w:r w:rsidR="00C15B97" w:rsidDel="00053BA5">
            <w:rPr>
              <w:iCs/>
              <w:color w:val="auto"/>
            </w:rPr>
            <w:delText xml:space="preserve">with the assistance (where necessary) of </w:delText>
          </w:r>
          <w:r w:rsidR="00A573F9" w:rsidDel="00053BA5">
            <w:rPr>
              <w:iCs/>
              <w:color w:val="auto"/>
            </w:rPr>
            <w:delText>Top Up Restoration Plant</w:delText>
          </w:r>
          <w:r w:rsidR="00F761A0" w:rsidDel="00053BA5">
            <w:rPr>
              <w:iCs/>
              <w:color w:val="auto"/>
            </w:rPr>
            <w:delText>, either thro</w:delText>
          </w:r>
        </w:del>
      </w:ins>
      <w:ins w:id="1296" w:author="Antony Johnson" w:date="2022-11-20T09:31:00Z">
        <w:del w:id="1297" w:author="Johnson (ESO), Antony" w:date="2023-02-10T12:07:00Z">
          <w:r w:rsidR="00F761A0" w:rsidDel="00053BA5">
            <w:rPr>
              <w:iCs/>
              <w:color w:val="auto"/>
            </w:rPr>
            <w:delText>ugh a Local Joint Restoration Plan or Distribution Restoration Plan</w:delText>
          </w:r>
        </w:del>
      </w:ins>
      <w:del w:id="1298" w:author="Johnson (ESO), Antony" w:date="2023-02-10T12:07:00Z">
        <w:r w:rsidR="00B47EEE" w:rsidRPr="006061D8" w:rsidDel="00053BA5">
          <w:rPr>
            <w:color w:val="auto"/>
          </w:rPr>
          <w:delText>,</w:delText>
        </w:r>
        <w:r w:rsidR="00227DA0" w:rsidRPr="00A0057D" w:rsidDel="00053BA5">
          <w:rPr>
            <w:color w:val="auto"/>
          </w:rPr>
          <w:delText xml:space="preserve"> </w:delText>
        </w:r>
      </w:del>
      <w:del w:id="1299" w:author="Johnson (ESO), Antony" w:date="2023-01-23T16:11:00Z">
        <w:r w:rsidR="00DA037B" w:rsidRPr="00A0057D" w:rsidDel="009C7AC3">
          <w:rPr>
            <w:color w:val="auto"/>
          </w:rPr>
          <w:delText>as per</w:delText>
        </w:r>
        <w:r w:rsidR="00DA037B" w:rsidRPr="006061D8" w:rsidDel="009C7AC3">
          <w:rPr>
            <w:color w:val="auto"/>
          </w:rPr>
          <w:delText xml:space="preserve"> </w:delText>
        </w:r>
        <w:r w:rsidR="002B5088" w:rsidRPr="0022494E" w:rsidDel="009C7AC3">
          <w:rPr>
            <w:i/>
            <w:color w:val="auto"/>
          </w:rPr>
          <w:delText>Grid Code</w:delText>
        </w:r>
        <w:r w:rsidR="002B5088" w:rsidRPr="00A0057D" w:rsidDel="009C7AC3">
          <w:rPr>
            <w:i/>
            <w:color w:val="auto"/>
          </w:rPr>
          <w:delText xml:space="preserve"> </w:delText>
        </w:r>
        <w:r w:rsidR="003D6E5A" w:rsidRPr="00A0057D" w:rsidDel="009C7AC3">
          <w:rPr>
            <w:i/>
            <w:color w:val="auto"/>
          </w:rPr>
          <w:delText>OC9.4.7</w:delText>
        </w:r>
        <w:r w:rsidR="00B74B15" w:rsidRPr="00A0057D" w:rsidDel="009C7AC3">
          <w:rPr>
            <w:color w:val="auto"/>
          </w:rPr>
          <w:delText>,</w:delText>
        </w:r>
        <w:r w:rsidR="00B31EE4" w:rsidRPr="00A0057D" w:rsidDel="009C7AC3">
          <w:rPr>
            <w:color w:val="auto"/>
          </w:rPr>
          <w:delText xml:space="preserve"> </w:delText>
        </w:r>
        <w:r w:rsidR="001F364B" w:rsidRPr="00A0057D" w:rsidDel="009C7AC3">
          <w:rPr>
            <w:color w:val="auto"/>
          </w:rPr>
          <w:delText>their purpose is to</w:delText>
        </w:r>
        <w:r w:rsidR="009C4065" w:rsidRPr="00A0057D" w:rsidDel="009C7AC3">
          <w:rPr>
            <w:color w:val="auto"/>
          </w:rPr>
          <w:delText xml:space="preserve"> </w:delText>
        </w:r>
        <w:r w:rsidR="001F364B" w:rsidRPr="00A0057D" w:rsidDel="009C7AC3">
          <w:rPr>
            <w:color w:val="auto"/>
          </w:rPr>
          <w:delText xml:space="preserve">energise parts of the System to form </w:delText>
        </w:r>
      </w:del>
      <w:del w:id="1300" w:author="Johnson (ESO), Antony" w:date="2023-02-10T12:07:00Z">
        <w:r w:rsidR="001F364B" w:rsidRPr="00A0057D" w:rsidDel="00053BA5">
          <w:rPr>
            <w:color w:val="auto"/>
          </w:rPr>
          <w:delText>Power Islands</w:delText>
        </w:r>
      </w:del>
      <w:ins w:id="1301" w:author="Antony Johnson" w:date="2022-11-20T09:31:00Z">
        <w:del w:id="1302" w:author="Johnson (ESO), Antony" w:date="2023-02-10T12:07:00Z">
          <w:r w:rsidR="00F761A0" w:rsidDel="00053BA5">
            <w:rPr>
              <w:color w:val="auto"/>
            </w:rPr>
            <w:delText>,</w:delText>
          </w:r>
        </w:del>
      </w:ins>
      <w:del w:id="1303" w:author="Johnson (ESO), Antony" w:date="2023-02-10T12:07:00Z">
        <w:r w:rsidR="001F364B" w:rsidRPr="00A0057D" w:rsidDel="00053BA5">
          <w:rPr>
            <w:color w:val="auto"/>
          </w:rPr>
          <w:delText xml:space="preserve"> with local demand</w:delText>
        </w:r>
        <w:r w:rsidR="009C4065" w:rsidRPr="00A0057D" w:rsidDel="00053BA5">
          <w:rPr>
            <w:color w:val="auto"/>
          </w:rPr>
          <w:delText xml:space="preserve"> </w:delText>
        </w:r>
        <w:r w:rsidR="001F364B" w:rsidRPr="00A0057D" w:rsidDel="00053BA5">
          <w:rPr>
            <w:color w:val="auto"/>
          </w:rPr>
          <w:delText xml:space="preserve">being fed within these </w:delText>
        </w:r>
        <w:r w:rsidR="000666C4" w:rsidDel="00053BA5">
          <w:rPr>
            <w:color w:val="auto"/>
          </w:rPr>
          <w:delText>P</w:delText>
        </w:r>
        <w:r w:rsidR="000666C4" w:rsidRPr="006061D8" w:rsidDel="00053BA5">
          <w:rPr>
            <w:color w:val="auto"/>
          </w:rPr>
          <w:delText xml:space="preserve">ower </w:delText>
        </w:r>
        <w:r w:rsidR="000666C4" w:rsidDel="00053BA5">
          <w:rPr>
            <w:color w:val="auto"/>
          </w:rPr>
          <w:delText>I</w:delText>
        </w:r>
        <w:r w:rsidR="001F364B" w:rsidRPr="006061D8" w:rsidDel="00053BA5">
          <w:rPr>
            <w:color w:val="auto"/>
          </w:rPr>
          <w:delText>slands.</w:delText>
        </w:r>
        <w:r w:rsidR="001F364B" w:rsidRPr="00A0057D" w:rsidDel="00053BA5">
          <w:rPr>
            <w:color w:val="auto"/>
          </w:rPr>
          <w:delText xml:space="preserve">  Once the Power Islands </w:delText>
        </w:r>
        <w:r w:rsidR="00521B28" w:rsidRPr="006061D8" w:rsidDel="00053BA5">
          <w:rPr>
            <w:color w:val="auto"/>
          </w:rPr>
          <w:delText>are</w:delText>
        </w:r>
        <w:r w:rsidR="001F364B" w:rsidRPr="00A0057D" w:rsidDel="00053BA5">
          <w:rPr>
            <w:color w:val="auto"/>
          </w:rPr>
          <w:delText xml:space="preserve"> established</w:delText>
        </w:r>
        <w:r w:rsidR="009C4065" w:rsidRPr="00A0057D" w:rsidDel="00053BA5">
          <w:rPr>
            <w:color w:val="auto"/>
          </w:rPr>
          <w:delText>,</w:delText>
        </w:r>
        <w:r w:rsidR="001F364B" w:rsidRPr="00A0057D" w:rsidDel="00053BA5">
          <w:rPr>
            <w:color w:val="auto"/>
          </w:rPr>
          <w:delText xml:space="preserve"> the individual Power Islands are then connected</w:delText>
        </w:r>
        <w:r w:rsidR="009C4065" w:rsidRPr="00A0057D" w:rsidDel="00053BA5">
          <w:rPr>
            <w:color w:val="auto"/>
          </w:rPr>
          <w:delText xml:space="preserve"> </w:delText>
        </w:r>
        <w:r w:rsidR="001F364B" w:rsidRPr="00A0057D" w:rsidDel="00053BA5">
          <w:rPr>
            <w:color w:val="auto"/>
          </w:rPr>
          <w:delText xml:space="preserve">to each </w:delText>
        </w:r>
      </w:del>
      <w:del w:id="1304" w:author="Johnson (ESO), Antony" w:date="2023-01-23T16:12:00Z">
        <w:r w:rsidR="001F364B" w:rsidRPr="00A0057D" w:rsidDel="00AD5202">
          <w:rPr>
            <w:color w:val="auto"/>
          </w:rPr>
          <w:delText xml:space="preserve">other </w:delText>
        </w:r>
      </w:del>
      <w:ins w:id="1305" w:author="Antony Johnson" w:date="2022-11-20T09:32:00Z">
        <w:del w:id="1306" w:author="Johnson (ESO), Antony" w:date="2023-01-23T16:12:00Z">
          <w:r w:rsidR="00F63AD7" w:rsidDel="00AD5202">
            <w:rPr>
              <w:color w:val="auto"/>
            </w:rPr>
            <w:delText>, from which point onwards the Local Joint Restoration Plans and Distribution Restoration Plans are terminated</w:delText>
          </w:r>
          <w:r w:rsidR="00DA208F" w:rsidDel="00AD5202">
            <w:rPr>
              <w:color w:val="auto"/>
            </w:rPr>
            <w:delText xml:space="preserve">.  </w:delText>
          </w:r>
        </w:del>
        <w:del w:id="1307" w:author="Johnson (ESO), Antony" w:date="2023-02-10T12:07:00Z">
          <w:r w:rsidR="00DA208F" w:rsidDel="00053BA5">
            <w:rPr>
              <w:color w:val="auto"/>
            </w:rPr>
            <w:delText xml:space="preserve">This </w:delText>
          </w:r>
        </w:del>
      </w:ins>
      <w:ins w:id="1308" w:author="Antony Johnson" w:date="2022-11-20T09:33:00Z">
        <w:del w:id="1309" w:author="Johnson (ESO), Antony" w:date="2023-02-10T12:07:00Z">
          <w:r w:rsidR="00DA208F" w:rsidDel="00053BA5">
            <w:rPr>
              <w:color w:val="auto"/>
            </w:rPr>
            <w:delText xml:space="preserve">then enables </w:delText>
          </w:r>
        </w:del>
      </w:ins>
      <w:ins w:id="1310" w:author="Antony Johnson" w:date="2022-11-20T09:32:00Z">
        <w:del w:id="1311" w:author="Johnson (ESO), Antony" w:date="2023-02-10T12:07:00Z">
          <w:r w:rsidR="00F63AD7" w:rsidDel="00053BA5">
            <w:rPr>
              <w:color w:val="auto"/>
            </w:rPr>
            <w:delText xml:space="preserve">NGESO </w:delText>
          </w:r>
        </w:del>
      </w:ins>
      <w:ins w:id="1312" w:author="Antony Johnson" w:date="2022-11-20T09:33:00Z">
        <w:del w:id="1313" w:author="Johnson (ESO), Antony" w:date="2023-02-10T12:07:00Z">
          <w:r w:rsidR="00DA208F" w:rsidDel="00053BA5">
            <w:rPr>
              <w:color w:val="auto"/>
            </w:rPr>
            <w:delText xml:space="preserve">as </w:delText>
          </w:r>
        </w:del>
      </w:ins>
      <w:ins w:id="1314" w:author="Antony Johnson" w:date="2022-11-20T09:34:00Z">
        <w:del w:id="1315" w:author="Johnson (ESO), Antony" w:date="2023-02-10T12:07:00Z">
          <w:r w:rsidR="00E84AF8" w:rsidDel="00053BA5">
            <w:rPr>
              <w:color w:val="auto"/>
            </w:rPr>
            <w:delText>coordinator</w:delText>
          </w:r>
        </w:del>
      </w:ins>
      <w:ins w:id="1316" w:author="Antony Johnson" w:date="2022-11-20T09:33:00Z">
        <w:del w:id="1317" w:author="Johnson (ESO), Antony" w:date="2023-02-10T12:07:00Z">
          <w:r w:rsidR="00DA208F" w:rsidDel="00053BA5">
            <w:rPr>
              <w:color w:val="auto"/>
            </w:rPr>
            <w:delText xml:space="preserve"> of the overall System Restoration process to </w:delText>
          </w:r>
          <w:r w:rsidR="00E84AF8" w:rsidDel="00053BA5">
            <w:rPr>
              <w:color w:val="auto"/>
            </w:rPr>
            <w:delText xml:space="preserve">form an skeleton network and </w:delText>
          </w:r>
        </w:del>
      </w:ins>
      <w:ins w:id="1318" w:author="Antony Johnson" w:date="2022-11-20T09:34:00Z">
        <w:del w:id="1319" w:author="Johnson (ESO), Antony" w:date="2023-02-10T12:07:00Z">
          <w:r w:rsidR="000436D6" w:rsidDel="00053BA5">
            <w:rPr>
              <w:color w:val="auto"/>
            </w:rPr>
            <w:delText>reconnect demand until the System is returned to normal operating conditions.</w:delText>
          </w:r>
        </w:del>
      </w:ins>
      <w:ins w:id="1320" w:author="Antony Johnson" w:date="2022-11-20T09:32:00Z">
        <w:del w:id="1321" w:author="Johnson (ESO), Antony" w:date="2023-02-10T12:07:00Z">
          <w:r w:rsidR="00F63AD7" w:rsidDel="00053BA5">
            <w:rPr>
              <w:color w:val="auto"/>
            </w:rPr>
            <w:delText xml:space="preserve"> </w:delText>
          </w:r>
        </w:del>
      </w:ins>
      <w:del w:id="1322" w:author="Johnson (ESO), Antony" w:date="2023-02-10T12:07:00Z">
        <w:r w:rsidR="001F364B" w:rsidRPr="00A0057D" w:rsidDel="00053BA5">
          <w:rPr>
            <w:color w:val="auto"/>
          </w:rPr>
          <w:delText>which then enables the System to be re-established.  This process continues until</w:delText>
        </w:r>
        <w:r w:rsidR="007304C1" w:rsidRPr="00A0057D" w:rsidDel="00053BA5">
          <w:rPr>
            <w:color w:val="auto"/>
          </w:rPr>
          <w:delText xml:space="preserve"> the </w:delText>
        </w:r>
        <w:r w:rsidR="00521B28" w:rsidRPr="006061D8" w:rsidDel="00053BA5">
          <w:rPr>
            <w:color w:val="auto"/>
          </w:rPr>
          <w:delText xml:space="preserve">whole </w:delText>
        </w:r>
        <w:r w:rsidR="007304C1" w:rsidRPr="00A0057D" w:rsidDel="00053BA5">
          <w:rPr>
            <w:color w:val="auto"/>
          </w:rPr>
          <w:delText>System is reconnected a</w:delText>
        </w:r>
        <w:r w:rsidR="001F364B" w:rsidRPr="00A0057D" w:rsidDel="00053BA5">
          <w:rPr>
            <w:color w:val="auto"/>
          </w:rPr>
          <w:delText xml:space="preserve">nd </w:delText>
        </w:r>
        <w:r w:rsidR="00521B28" w:rsidRPr="006061D8" w:rsidDel="00053BA5">
          <w:rPr>
            <w:color w:val="auto"/>
          </w:rPr>
          <w:delText xml:space="preserve">all </w:delText>
        </w:r>
        <w:r w:rsidR="001F364B" w:rsidRPr="00A0057D" w:rsidDel="00053BA5">
          <w:rPr>
            <w:color w:val="auto"/>
          </w:rPr>
          <w:delText xml:space="preserve">Demand </w:delText>
        </w:r>
        <w:r w:rsidR="00346A03" w:rsidDel="00053BA5">
          <w:rPr>
            <w:color w:val="auto"/>
          </w:rPr>
          <w:delText xml:space="preserve">is </w:delText>
        </w:r>
        <w:r w:rsidR="007304C1" w:rsidRPr="00A0057D" w:rsidDel="00053BA5">
          <w:rPr>
            <w:color w:val="auto"/>
          </w:rPr>
          <w:delText>re-established.</w:delText>
        </w:r>
      </w:del>
    </w:p>
    <w:p w14:paraId="72243893" w14:textId="4EC07B1C" w:rsidR="00FE1030" w:rsidRPr="00A0057D" w:rsidDel="00053BA5" w:rsidRDefault="003D5669" w:rsidP="009C4065">
      <w:pPr>
        <w:tabs>
          <w:tab w:val="left" w:pos="567"/>
          <w:tab w:val="left" w:pos="709"/>
          <w:tab w:val="left" w:pos="993"/>
        </w:tabs>
        <w:ind w:left="567" w:hanging="567"/>
        <w:jc w:val="both"/>
        <w:rPr>
          <w:del w:id="1323" w:author="Johnson (ESO), Antony" w:date="2023-02-10T12:07:00Z"/>
          <w:color w:val="auto"/>
        </w:rPr>
      </w:pPr>
      <w:del w:id="1324" w:author="Johnson (ESO), Antony" w:date="2023-02-10T12:07:00Z">
        <w:r w:rsidDel="00053BA5">
          <w:rPr>
            <w:color w:val="auto"/>
          </w:rPr>
          <w:delText>7</w:delText>
        </w:r>
        <w:r w:rsidR="001F364B" w:rsidRPr="00A0057D" w:rsidDel="00053BA5">
          <w:rPr>
            <w:color w:val="auto"/>
          </w:rPr>
          <w:delText>.1.4</w:delText>
        </w:r>
        <w:r w:rsidR="00CB437C" w:rsidRPr="00A0057D" w:rsidDel="00053BA5">
          <w:rPr>
            <w:color w:val="auto"/>
          </w:rPr>
          <w:tab/>
          <w:delText xml:space="preserve">In respect of </w:delText>
        </w:r>
        <w:r w:rsidR="009C4065" w:rsidRPr="00A0057D" w:rsidDel="00053BA5">
          <w:rPr>
            <w:color w:val="auto"/>
          </w:rPr>
          <w:delText>Users</w:delText>
        </w:r>
        <w:r w:rsidR="00CB437C" w:rsidRPr="00A0057D" w:rsidDel="00053BA5">
          <w:rPr>
            <w:color w:val="auto"/>
          </w:rPr>
          <w:delText xml:space="preserve"> of the Transmission System (for example Generators, HVDC System Owners, Distribution Network Operators</w:delText>
        </w:r>
        <w:r w:rsidR="009C4065" w:rsidRPr="006061D8" w:rsidDel="00053BA5">
          <w:rPr>
            <w:color w:val="auto"/>
          </w:rPr>
          <w:delText>)</w:delText>
        </w:r>
        <w:r w:rsidR="007F6D86" w:rsidRPr="006061D8" w:rsidDel="00053BA5">
          <w:rPr>
            <w:color w:val="auto"/>
          </w:rPr>
          <w:delText xml:space="preserve"> and Restoration Service Providers</w:delText>
        </w:r>
        <w:r w:rsidR="00C55682" w:rsidRPr="006061D8" w:rsidDel="00053BA5">
          <w:rPr>
            <w:color w:val="auto"/>
          </w:rPr>
          <w:delText xml:space="preserve"> </w:delText>
        </w:r>
        <w:r w:rsidR="00A44E9C" w:rsidRPr="006061D8" w:rsidDel="00053BA5">
          <w:rPr>
            <w:color w:val="auto"/>
          </w:rPr>
          <w:delText>who are Non-CUSC Parties and have a contract with NGESO to provide a Restoration Service</w:delText>
        </w:r>
        <w:r w:rsidR="00CB437C" w:rsidRPr="006061D8" w:rsidDel="00053BA5">
          <w:rPr>
            <w:color w:val="auto"/>
          </w:rPr>
          <w:delText>,</w:delText>
        </w:r>
        <w:r w:rsidR="00CB437C" w:rsidRPr="00A0057D" w:rsidDel="00053BA5">
          <w:rPr>
            <w:color w:val="auto"/>
          </w:rPr>
          <w:delText xml:space="preserve"> the requirements for System Restoration during a </w:delText>
        </w:r>
      </w:del>
      <w:ins w:id="1325" w:author="Antony Johnson" w:date="2022-11-19T18:46:00Z">
        <w:del w:id="1326" w:author="Johnson (ESO), Antony" w:date="2023-02-10T12:07:00Z">
          <w:r w:rsidR="00895DE2" w:rsidDel="00053BA5">
            <w:rPr>
              <w:color w:val="auto"/>
            </w:rPr>
            <w:delText>System Restoration</w:delText>
          </w:r>
        </w:del>
      </w:ins>
      <w:del w:id="1327" w:author="Johnson (ESO), Antony" w:date="2023-02-10T12:07:00Z">
        <w:r w:rsidR="00CB437C" w:rsidRPr="00A0057D" w:rsidDel="00053BA5">
          <w:rPr>
            <w:color w:val="auto"/>
          </w:rPr>
          <w:delText xml:space="preserve">Black Start situation are detailed in </w:delText>
        </w:r>
        <w:r w:rsidR="002B5088" w:rsidRPr="00A0057D" w:rsidDel="00053BA5">
          <w:rPr>
            <w:i/>
            <w:color w:val="auto"/>
          </w:rPr>
          <w:delText>Grid Code</w:delText>
        </w:r>
        <w:r w:rsidR="002B5088" w:rsidRPr="002B5088" w:rsidDel="00053BA5">
          <w:rPr>
            <w:i/>
            <w:iCs/>
            <w:color w:val="auto"/>
          </w:rPr>
          <w:delText xml:space="preserve"> </w:delText>
        </w:r>
        <w:r w:rsidR="00CB437C" w:rsidRPr="001F4DAE" w:rsidDel="00053BA5">
          <w:rPr>
            <w:i/>
            <w:iCs/>
            <w:color w:val="auto"/>
          </w:rPr>
          <w:delText>OC9</w:delText>
        </w:r>
        <w:r w:rsidR="00CB437C" w:rsidRPr="006061D8" w:rsidDel="00053BA5">
          <w:rPr>
            <w:color w:val="auto"/>
          </w:rPr>
          <w:delText xml:space="preserve">.  </w:delText>
        </w:r>
        <w:r w:rsidR="00521B28" w:rsidRPr="006061D8" w:rsidDel="00053BA5">
          <w:rPr>
            <w:color w:val="auto"/>
          </w:rPr>
          <w:delText>T</w:delText>
        </w:r>
        <w:r w:rsidR="003D3144" w:rsidRPr="006061D8" w:rsidDel="00053BA5">
          <w:rPr>
            <w:color w:val="auto"/>
          </w:rPr>
          <w:delText>he</w:delText>
        </w:r>
        <w:r w:rsidR="003D3144" w:rsidRPr="00A0057D" w:rsidDel="00053BA5">
          <w:rPr>
            <w:color w:val="auto"/>
          </w:rPr>
          <w:delText xml:space="preserve"> requirements on Transmission Licensees are detailed in STCP 06-</w:delText>
        </w:r>
        <w:r w:rsidR="003D3144" w:rsidRPr="006061D8" w:rsidDel="00053BA5">
          <w:rPr>
            <w:color w:val="auto"/>
          </w:rPr>
          <w:delText>1</w:delText>
        </w:r>
        <w:r w:rsidR="007E46BD" w:rsidRPr="006061D8" w:rsidDel="00053BA5">
          <w:rPr>
            <w:color w:val="auto"/>
          </w:rPr>
          <w:delText xml:space="preserve"> </w:delText>
        </w:r>
        <w:r w:rsidR="003848D1" w:rsidRPr="006061D8" w:rsidDel="00053BA5">
          <w:rPr>
            <w:color w:val="auto"/>
          </w:rPr>
          <w:delText xml:space="preserve">and </w:delText>
        </w:r>
        <w:r w:rsidR="006061D8" w:rsidRPr="006061D8" w:rsidDel="00053BA5">
          <w:rPr>
            <w:color w:val="auto"/>
          </w:rPr>
          <w:delText xml:space="preserve">the </w:delText>
        </w:r>
        <w:r w:rsidR="00D22E6F" w:rsidRPr="006061D8" w:rsidDel="00053BA5">
          <w:rPr>
            <w:color w:val="auto"/>
          </w:rPr>
          <w:delText xml:space="preserve">obligations on </w:delText>
        </w:r>
        <w:r w:rsidR="007B262F" w:rsidDel="00053BA5">
          <w:rPr>
            <w:color w:val="auto"/>
          </w:rPr>
          <w:delText>CUSC Parties</w:delText>
        </w:r>
        <w:r w:rsidR="00D22E6F" w:rsidRPr="006061D8" w:rsidDel="00053BA5">
          <w:rPr>
            <w:color w:val="auto"/>
          </w:rPr>
          <w:delText xml:space="preserve"> connected to</w:delText>
        </w:r>
        <w:r w:rsidR="00D22E6F" w:rsidRPr="00A0057D" w:rsidDel="00053BA5">
          <w:rPr>
            <w:color w:val="auto"/>
          </w:rPr>
          <w:delText xml:space="preserve"> the </w:delText>
        </w:r>
        <w:r w:rsidR="003848D1" w:rsidRPr="00A0057D" w:rsidDel="00053BA5">
          <w:rPr>
            <w:color w:val="auto"/>
          </w:rPr>
          <w:delText>D</w:delText>
        </w:r>
        <w:r w:rsidR="009C4065" w:rsidRPr="00A0057D" w:rsidDel="00053BA5">
          <w:rPr>
            <w:color w:val="auto"/>
          </w:rPr>
          <w:delText xml:space="preserve">istribution </w:delText>
        </w:r>
        <w:r w:rsidR="00D22E6F" w:rsidRPr="00A0057D" w:rsidDel="00053BA5">
          <w:rPr>
            <w:color w:val="auto"/>
          </w:rPr>
          <w:delText>Network</w:delText>
        </w:r>
        <w:r w:rsidR="009C4065" w:rsidRPr="00A0057D" w:rsidDel="00053BA5">
          <w:rPr>
            <w:color w:val="auto"/>
          </w:rPr>
          <w:delText xml:space="preserve"> </w:delText>
        </w:r>
        <w:r w:rsidR="003848D1" w:rsidRPr="006061D8" w:rsidDel="00053BA5">
          <w:rPr>
            <w:color w:val="auto"/>
          </w:rPr>
          <w:delText xml:space="preserve">are </w:delText>
        </w:r>
        <w:r w:rsidR="007B262F" w:rsidDel="00053BA5">
          <w:rPr>
            <w:color w:val="auto"/>
          </w:rPr>
          <w:delText xml:space="preserve">defined in the Grid </w:delText>
        </w:r>
        <w:r w:rsidR="007B262F" w:rsidRPr="00A0057D" w:rsidDel="00053BA5">
          <w:rPr>
            <w:color w:val="auto"/>
          </w:rPr>
          <w:delText>Code</w:delText>
        </w:r>
        <w:r w:rsidR="007B262F" w:rsidDel="00053BA5">
          <w:rPr>
            <w:color w:val="auto"/>
          </w:rPr>
          <w:delText xml:space="preserve"> and </w:delText>
        </w:r>
        <w:r w:rsidR="009C4065" w:rsidRPr="006061D8" w:rsidDel="00053BA5">
          <w:rPr>
            <w:color w:val="auto"/>
          </w:rPr>
          <w:delText>Distribution Code</w:delText>
        </w:r>
        <w:r w:rsidR="003D3144" w:rsidRPr="006061D8" w:rsidDel="00053BA5">
          <w:rPr>
            <w:color w:val="auto"/>
          </w:rPr>
          <w:delText>.</w:delText>
        </w:r>
        <w:r w:rsidR="00CB437C" w:rsidRPr="00A0057D" w:rsidDel="00053BA5">
          <w:rPr>
            <w:color w:val="auto"/>
          </w:rPr>
          <w:delText xml:space="preserve"> </w:delText>
        </w:r>
      </w:del>
    </w:p>
    <w:p w14:paraId="3B71C5EA" w14:textId="3996AD8B" w:rsidR="00BB6E13" w:rsidRPr="00A0057D" w:rsidRDefault="003D5669" w:rsidP="0099435E">
      <w:pPr>
        <w:tabs>
          <w:tab w:val="left" w:pos="567"/>
          <w:tab w:val="left" w:pos="709"/>
          <w:tab w:val="left" w:pos="993"/>
        </w:tabs>
        <w:jc w:val="both"/>
        <w:rPr>
          <w:color w:val="auto"/>
        </w:rPr>
      </w:pPr>
      <w:r>
        <w:rPr>
          <w:color w:val="auto"/>
        </w:rPr>
        <w:t>7</w:t>
      </w:r>
      <w:r w:rsidR="00FE1030" w:rsidRPr="00A0057D">
        <w:rPr>
          <w:color w:val="auto"/>
        </w:rPr>
        <w:t>.1.</w:t>
      </w:r>
      <w:ins w:id="1328" w:author="Antony Johnson [2]" w:date="2023-03-01T11:14:00Z">
        <w:r w:rsidR="003F13A5">
          <w:rPr>
            <w:color w:val="auto"/>
          </w:rPr>
          <w:t>3</w:t>
        </w:r>
      </w:ins>
      <w:del w:id="1329" w:author="Antony Johnson [2]" w:date="2023-03-01T11:14:00Z">
        <w:r w:rsidR="00FE1030" w:rsidRPr="00A0057D" w:rsidDel="003F13A5">
          <w:rPr>
            <w:color w:val="auto"/>
          </w:rPr>
          <w:delText>5</w:delText>
        </w:r>
      </w:del>
      <w:r w:rsidR="00FE1030" w:rsidRPr="00A0057D">
        <w:rPr>
          <w:color w:val="auto"/>
        </w:rPr>
        <w:tab/>
        <w:t xml:space="preserve">Articles </w:t>
      </w:r>
      <w:r w:rsidR="00BB6E13" w:rsidRPr="00A0057D">
        <w:rPr>
          <w:color w:val="auto"/>
        </w:rPr>
        <w:t xml:space="preserve">51(2)(3)(4) and (5) of the </w:t>
      </w:r>
      <w:r w:rsidR="00FE1030" w:rsidRPr="00A0057D">
        <w:rPr>
          <w:color w:val="auto"/>
        </w:rPr>
        <w:t xml:space="preserve">EU NCER </w:t>
      </w:r>
      <w:r w:rsidR="009C4065" w:rsidRPr="00A0057D">
        <w:rPr>
          <w:color w:val="auto"/>
        </w:rPr>
        <w:t>state: -</w:t>
      </w:r>
    </w:p>
    <w:p w14:paraId="5D329E44" w14:textId="56E5FAED" w:rsidR="00BB6E13" w:rsidRPr="00A0057D" w:rsidRDefault="00BB6E13" w:rsidP="00A0057D">
      <w:pPr>
        <w:tabs>
          <w:tab w:val="left" w:pos="567"/>
          <w:tab w:val="left" w:pos="709"/>
          <w:tab w:val="left" w:pos="993"/>
        </w:tabs>
        <w:ind w:left="567"/>
        <w:jc w:val="both"/>
        <w:rPr>
          <w:i/>
          <w:color w:val="auto"/>
        </w:rPr>
      </w:pPr>
      <w:r w:rsidRPr="00A0057D">
        <w:rPr>
          <w:color w:val="auto"/>
        </w:rPr>
        <w:t xml:space="preserve">Article 51(2) - </w:t>
      </w:r>
      <w:r w:rsidRPr="00A0057D">
        <w:rPr>
          <w:i/>
          <w:color w:val="auto"/>
        </w:rPr>
        <w:t xml:space="preserve">In addition, where deemed necessary by the TSO for the effectiveness of the restoration plan, each TSO shall execute operational </w:t>
      </w:r>
      <w:r w:rsidRPr="00A0057D">
        <w:rPr>
          <w:i/>
          <w:color w:val="auto"/>
        </w:rPr>
        <w:lastRenderedPageBreak/>
        <w:t xml:space="preserve">testing of parts of the restoration plan, in coordination with the DSOs identified pursuant to Article 23(4) and the restoration service providers. </w:t>
      </w:r>
      <w:r w:rsidR="002B5088">
        <w:rPr>
          <w:i/>
          <w:iCs/>
          <w:color w:val="auto"/>
        </w:rPr>
        <w:t xml:space="preserve"> </w:t>
      </w:r>
      <w:r w:rsidRPr="00A0057D">
        <w:rPr>
          <w:i/>
          <w:color w:val="auto"/>
        </w:rPr>
        <w:t xml:space="preserve">The TSO shall set out, in consultation with the DSOs and restoration service providers, those operational tests in a dedicated testing </w:t>
      </w:r>
      <w:r w:rsidRPr="00A0057D">
        <w:rPr>
          <w:i/>
          <w:color w:val="auto"/>
        </w:rPr>
        <w:tab/>
        <w:t xml:space="preserve">procedure. </w:t>
      </w:r>
    </w:p>
    <w:p w14:paraId="0ACEA9FF" w14:textId="34BC4FF6" w:rsidR="00BB6E13" w:rsidRPr="00A0057D" w:rsidRDefault="00BB6E13" w:rsidP="00A0057D">
      <w:pPr>
        <w:tabs>
          <w:tab w:val="left" w:pos="567"/>
          <w:tab w:val="left" w:pos="709"/>
          <w:tab w:val="left" w:pos="993"/>
        </w:tabs>
        <w:ind w:left="567"/>
        <w:jc w:val="both"/>
        <w:rPr>
          <w:i/>
          <w:color w:val="auto"/>
        </w:rPr>
      </w:pPr>
      <w:r w:rsidRPr="00A0057D">
        <w:rPr>
          <w:i/>
          <w:color w:val="auto"/>
        </w:rPr>
        <w:t xml:space="preserve">Article 51(3) - Each TSO shall review its restoration plan to assess its effectiveness, at least every five years. </w:t>
      </w:r>
    </w:p>
    <w:p w14:paraId="6A2CC087" w14:textId="1594A196" w:rsidR="00BB6E13" w:rsidRPr="00A0057D" w:rsidRDefault="00BB6E13" w:rsidP="00A0057D">
      <w:pPr>
        <w:tabs>
          <w:tab w:val="left" w:pos="567"/>
          <w:tab w:val="left" w:pos="709"/>
          <w:tab w:val="left" w:pos="993"/>
        </w:tabs>
        <w:ind w:left="567"/>
        <w:jc w:val="both"/>
        <w:rPr>
          <w:i/>
          <w:color w:val="auto"/>
        </w:rPr>
      </w:pPr>
      <w:r w:rsidRPr="00A0057D">
        <w:rPr>
          <w:color w:val="auto"/>
        </w:rPr>
        <w:t xml:space="preserve">Article 51(4). </w:t>
      </w:r>
      <w:r w:rsidRPr="00A0057D">
        <w:rPr>
          <w:i/>
          <w:color w:val="auto"/>
        </w:rPr>
        <w:t>Each TSO shall review the relevant measures of its</w:t>
      </w:r>
      <w:r w:rsidR="007F0404">
        <w:rPr>
          <w:i/>
          <w:iCs/>
          <w:color w:val="auto"/>
        </w:rPr>
        <w:t xml:space="preserve"> </w:t>
      </w:r>
      <w:r w:rsidRPr="00A0057D">
        <w:rPr>
          <w:i/>
          <w:color w:val="auto"/>
        </w:rPr>
        <w:t xml:space="preserve">restoration plan in accordance with paragraph 1 and review their effectiveness before any substantial change in the configuration of the grid. </w:t>
      </w:r>
    </w:p>
    <w:p w14:paraId="24C03B1D" w14:textId="5D71CF9A" w:rsidR="00BB6E13" w:rsidRPr="00A0057D" w:rsidRDefault="00BB6E13" w:rsidP="00A0057D">
      <w:pPr>
        <w:tabs>
          <w:tab w:val="left" w:pos="567"/>
          <w:tab w:val="left" w:pos="709"/>
          <w:tab w:val="left" w:pos="993"/>
        </w:tabs>
        <w:ind w:left="567"/>
        <w:jc w:val="both"/>
        <w:rPr>
          <w:color w:val="auto"/>
        </w:rPr>
      </w:pPr>
      <w:r w:rsidRPr="00A0057D">
        <w:rPr>
          <w:color w:val="auto"/>
        </w:rPr>
        <w:t xml:space="preserve">Article 51(5). </w:t>
      </w:r>
      <w:r w:rsidRPr="00A0057D">
        <w:rPr>
          <w:i/>
          <w:color w:val="auto"/>
        </w:rPr>
        <w:t>When the TSO identifies the need to adapt the restoration plan, it shall amend its restoration plan and implement these amendments in accordance with points (c) and (d) of Article 4(2) and Articles 23 and 24.</w:t>
      </w:r>
    </w:p>
    <w:p w14:paraId="49F84DD4" w14:textId="52718C15" w:rsidR="004A34EB" w:rsidRDefault="00FE1030" w:rsidP="004A34EB">
      <w:pPr>
        <w:ind w:left="709" w:hanging="709"/>
        <w:jc w:val="both"/>
        <w:rPr>
          <w:ins w:id="1330" w:author="Antony Johnson" w:date="2022-11-19T18:48:00Z"/>
          <w:color w:val="auto"/>
        </w:rPr>
      </w:pPr>
      <w:r w:rsidRPr="00A8317D">
        <w:t xml:space="preserve"> </w:t>
      </w:r>
      <w:ins w:id="1331" w:author="Antony Johnson" w:date="2022-11-19T18:48:00Z">
        <w:r w:rsidR="004A34EB">
          <w:rPr>
            <w:color w:val="auto"/>
          </w:rPr>
          <w:t>7.1.</w:t>
        </w:r>
      </w:ins>
      <w:ins w:id="1332" w:author="Antony Johnson [2]" w:date="2023-03-01T11:14:00Z">
        <w:r w:rsidR="003F13A5">
          <w:rPr>
            <w:color w:val="auto"/>
          </w:rPr>
          <w:t>4</w:t>
        </w:r>
      </w:ins>
      <w:ins w:id="1333" w:author="Antony Johnson" w:date="2022-11-19T18:48:00Z">
        <w:del w:id="1334" w:author="Antony Johnson [2]" w:date="2023-03-01T11:14:00Z">
          <w:r w:rsidR="004A34EB" w:rsidDel="003F13A5">
            <w:rPr>
              <w:color w:val="auto"/>
            </w:rPr>
            <w:delText>6</w:delText>
          </w:r>
        </w:del>
        <w:r w:rsidR="004A34EB">
          <w:rPr>
            <w:color w:val="auto"/>
          </w:rPr>
          <w:tab/>
          <w:t xml:space="preserve">NGESO </w:t>
        </w:r>
      </w:ins>
      <w:ins w:id="1335" w:author="Antony Johnson" w:date="2022-11-20T09:35:00Z">
        <w:r w:rsidR="00213B3F">
          <w:rPr>
            <w:color w:val="auto"/>
          </w:rPr>
          <w:t>is</w:t>
        </w:r>
      </w:ins>
      <w:ins w:id="1336" w:author="Antony Johnson" w:date="2022-11-19T18:48:00Z">
        <w:r w:rsidR="004A34EB">
          <w:rPr>
            <w:color w:val="auto"/>
          </w:rPr>
          <w:t xml:space="preserve"> bound by the requirements of the Electricity System Restoration Standard.  This requirement is part of NGESO’s Transmission License and introduces requirements </w:t>
        </w:r>
        <w:del w:id="1337" w:author="Johnson (ESO), Antony" w:date="2023-01-23T16:25:00Z">
          <w:r w:rsidR="004A34EB" w:rsidDel="00CE0FEA">
            <w:rPr>
              <w:color w:val="auto"/>
            </w:rPr>
            <w:delText>which aim</w:delText>
          </w:r>
        </w:del>
      </w:ins>
      <w:ins w:id="1338" w:author="Antony Johnson" w:date="2022-11-20T10:00:00Z">
        <w:del w:id="1339" w:author="Johnson (ESO), Antony" w:date="2023-01-23T16:25:00Z">
          <w:r w:rsidR="00E13EB5" w:rsidDel="00CE0FEA">
            <w:rPr>
              <w:color w:val="auto"/>
            </w:rPr>
            <w:delText>s</w:delText>
          </w:r>
        </w:del>
      </w:ins>
      <w:ins w:id="1340" w:author="Antony Johnson" w:date="2022-11-19T18:48:00Z">
        <w:del w:id="1341" w:author="Johnson (ESO), Antony" w:date="2023-01-23T16:25:00Z">
          <w:r w:rsidR="004A34EB" w:rsidDel="00CE0FEA">
            <w:rPr>
              <w:color w:val="auto"/>
            </w:rPr>
            <w:delText xml:space="preserve"> </w:delText>
          </w:r>
        </w:del>
        <w:r w:rsidR="004A34EB">
          <w:rPr>
            <w:color w:val="auto"/>
          </w:rPr>
          <w:t xml:space="preserve">to ensure that at least 60% of </w:t>
        </w:r>
        <w:del w:id="1342" w:author="Antony Johnson [2]" w:date="2023-03-01T11:17:00Z">
          <w:r w:rsidR="004A34EB" w:rsidDel="00D43CB6">
            <w:rPr>
              <w:color w:val="auto"/>
            </w:rPr>
            <w:delText>Transmission System</w:delText>
          </w:r>
        </w:del>
      </w:ins>
      <w:ins w:id="1343" w:author="Antony Johnson [2]" w:date="2023-03-01T11:17:00Z">
        <w:r w:rsidR="00D43CB6">
          <w:rPr>
            <w:color w:val="auto"/>
          </w:rPr>
          <w:t xml:space="preserve">peak National </w:t>
        </w:r>
      </w:ins>
      <w:ins w:id="1344" w:author="Antony Johnson" w:date="2022-11-19T18:48:00Z">
        <w:r w:rsidR="004A34EB">
          <w:rPr>
            <w:color w:val="auto"/>
          </w:rPr>
          <w:t xml:space="preserve"> Demand </w:t>
        </w:r>
      </w:ins>
      <w:ins w:id="1345" w:author="Antony Johnson [2]" w:date="2023-03-01T11:18:00Z">
        <w:r w:rsidR="00D43CB6">
          <w:rPr>
            <w:color w:val="auto"/>
          </w:rPr>
          <w:t xml:space="preserve">(as defined in the Grid Code) </w:t>
        </w:r>
      </w:ins>
      <w:ins w:id="1346" w:author="Antony Johnson" w:date="2022-11-19T18:48:00Z">
        <w:r w:rsidR="004A34EB">
          <w:rPr>
            <w:color w:val="auto"/>
          </w:rPr>
          <w:t xml:space="preserve">is restored in all regions of the GB Synchronous Area within 24 hours of the start of the shutdown and 100% of </w:t>
        </w:r>
        <w:del w:id="1347" w:author="Antony Johnson [2]" w:date="2023-03-01T11:18:00Z">
          <w:r w:rsidR="004A34EB" w:rsidDel="00D43CB6">
            <w:rPr>
              <w:color w:val="auto"/>
            </w:rPr>
            <w:delText>Transmission</w:delText>
          </w:r>
        </w:del>
      </w:ins>
      <w:ins w:id="1348" w:author="Halford(ESO), David" w:date="2022-12-28T12:00:00Z">
        <w:del w:id="1349" w:author="Antony Johnson [2]" w:date="2023-03-01T11:18:00Z">
          <w:r w:rsidR="00FC3F4B" w:rsidDel="00D43CB6">
            <w:rPr>
              <w:color w:val="auto"/>
            </w:rPr>
            <w:delText xml:space="preserve"> </w:delText>
          </w:r>
          <w:r w:rsidR="00FC3F4B" w:rsidDel="00CB0B75">
            <w:rPr>
              <w:color w:val="auto"/>
            </w:rPr>
            <w:delText>System</w:delText>
          </w:r>
        </w:del>
      </w:ins>
      <w:ins w:id="1350" w:author="Antony Johnson" w:date="2022-11-19T18:48:00Z">
        <w:r w:rsidR="004A34EB">
          <w:rPr>
            <w:color w:val="auto"/>
          </w:rPr>
          <w:t xml:space="preserve"> </w:t>
        </w:r>
      </w:ins>
      <w:ins w:id="1351" w:author="Antony Johnson [2]" w:date="2023-03-01T11:18:00Z">
        <w:r w:rsidR="00CB0B75">
          <w:rPr>
            <w:color w:val="auto"/>
          </w:rPr>
          <w:t xml:space="preserve">peak National </w:t>
        </w:r>
      </w:ins>
      <w:ins w:id="1352" w:author="Antony Johnson" w:date="2022-11-19T18:48:00Z">
        <w:r w:rsidR="004A34EB">
          <w:rPr>
            <w:color w:val="auto"/>
          </w:rPr>
          <w:t xml:space="preserve">Demand </w:t>
        </w:r>
      </w:ins>
      <w:ins w:id="1353" w:author="Antony Johnson [2]" w:date="2023-03-01T11:18:00Z">
        <w:r w:rsidR="00CB0B75">
          <w:rPr>
            <w:color w:val="auto"/>
          </w:rPr>
          <w:t>(as defined in the Grid Code)</w:t>
        </w:r>
      </w:ins>
      <w:ins w:id="1354" w:author="Antony Johnson [2]" w:date="2023-03-01T11:19:00Z">
        <w:r w:rsidR="00CB0B75">
          <w:rPr>
            <w:color w:val="auto"/>
          </w:rPr>
          <w:t xml:space="preserve"> </w:t>
        </w:r>
      </w:ins>
      <w:ins w:id="1355" w:author="Antony Johnson" w:date="2022-11-19T18:48:00Z">
        <w:r w:rsidR="004A34EB">
          <w:rPr>
            <w:color w:val="auto"/>
          </w:rPr>
          <w:t xml:space="preserve">is restored within 5 days.  </w:t>
        </w:r>
      </w:ins>
      <w:ins w:id="1356" w:author="Antony Johnson" w:date="2022-11-20T09:37:00Z">
        <w:r w:rsidR="00213B3F">
          <w:rPr>
            <w:color w:val="auto"/>
          </w:rPr>
          <w:t>T</w:t>
        </w:r>
      </w:ins>
      <w:ins w:id="1357" w:author="Antony Johnson" w:date="2022-11-19T18:48:00Z">
        <w:r w:rsidR="004A34EB">
          <w:rPr>
            <w:color w:val="auto"/>
          </w:rPr>
          <w:t xml:space="preserve">his standard introduces the following features into the GB Industry Codes whilst also building on a number of existing </w:t>
        </w:r>
        <w:proofErr w:type="gramStart"/>
        <w:r w:rsidR="004A34EB">
          <w:rPr>
            <w:color w:val="auto"/>
          </w:rPr>
          <w:t>features</w:t>
        </w:r>
      </w:ins>
      <w:ins w:id="1358" w:author="Antony Johnson" w:date="2022-11-20T09:37:00Z">
        <w:r w:rsidR="00213B3F">
          <w:rPr>
            <w:color w:val="auto"/>
          </w:rPr>
          <w:t>:-</w:t>
        </w:r>
      </w:ins>
      <w:proofErr w:type="gramEnd"/>
    </w:p>
    <w:p w14:paraId="70DF9720" w14:textId="383858FD" w:rsidR="004A34EB" w:rsidRDefault="004A34EB" w:rsidP="004A34EB">
      <w:pPr>
        <w:ind w:left="1134" w:hanging="425"/>
        <w:jc w:val="both"/>
        <w:rPr>
          <w:ins w:id="1359" w:author="Antony Johnson" w:date="2022-11-19T18:48:00Z"/>
          <w:color w:val="auto"/>
        </w:rPr>
      </w:pPr>
      <w:proofErr w:type="spellStart"/>
      <w:ins w:id="1360" w:author="Antony Johnson" w:date="2022-11-19T18:48:00Z">
        <w:r>
          <w:rPr>
            <w:color w:val="auto"/>
          </w:rPr>
          <w:t>i</w:t>
        </w:r>
        <w:proofErr w:type="spellEnd"/>
        <w:r>
          <w:rPr>
            <w:color w:val="auto"/>
          </w:rPr>
          <w:t>)</w:t>
        </w:r>
        <w:r>
          <w:rPr>
            <w:color w:val="auto"/>
          </w:rPr>
          <w:tab/>
          <w:t>A</w:t>
        </w:r>
      </w:ins>
      <w:ins w:id="1361" w:author="Antony Johnson" w:date="2022-11-20T09:37:00Z">
        <w:r w:rsidR="00213B3F">
          <w:rPr>
            <w:color w:val="auto"/>
          </w:rPr>
          <w:t>n</w:t>
        </w:r>
      </w:ins>
      <w:ins w:id="1362" w:author="Antony Johnson" w:date="2022-11-19T18:48:00Z">
        <w:r>
          <w:rPr>
            <w:color w:val="auto"/>
          </w:rPr>
          <w:t xml:space="preserve"> Assurance framework has been introduced, </w:t>
        </w:r>
      </w:ins>
      <w:ins w:id="1363" w:author="Antony Johnson" w:date="2022-11-20T09:37:00Z">
        <w:r w:rsidR="00213B3F">
          <w:rPr>
            <w:color w:val="auto"/>
          </w:rPr>
          <w:t xml:space="preserve">as </w:t>
        </w:r>
      </w:ins>
      <w:ins w:id="1364" w:author="Antony Johnson" w:date="2022-11-20T09:38:00Z">
        <w:r w:rsidR="00213B3F">
          <w:rPr>
            <w:color w:val="auto"/>
          </w:rPr>
          <w:t xml:space="preserve">defined in </w:t>
        </w:r>
      </w:ins>
      <w:ins w:id="1365" w:author="Antony Johnson" w:date="2022-11-19T18:48:00Z">
        <w:r>
          <w:rPr>
            <w:color w:val="auto"/>
          </w:rPr>
          <w:t>CC/ECC7.11 of the Grid Code</w:t>
        </w:r>
      </w:ins>
      <w:ins w:id="1366" w:author="Antony Johnson" w:date="2022-11-20T09:38:00Z">
        <w:r w:rsidR="00277D66">
          <w:rPr>
            <w:color w:val="auto"/>
          </w:rPr>
          <w:t>.  This</w:t>
        </w:r>
      </w:ins>
      <w:ins w:id="1367" w:author="Antony Johnson" w:date="2022-11-19T18:48:00Z">
        <w:r>
          <w:rPr>
            <w:color w:val="auto"/>
          </w:rPr>
          <w:t xml:space="preserve"> requires</w:t>
        </w:r>
        <w:del w:id="1368" w:author="Johnson (ESO), Antony" w:date="2023-03-02T17:54:00Z">
          <w:r w:rsidDel="0078509D">
            <w:rPr>
              <w:color w:val="auto"/>
            </w:rPr>
            <w:delText xml:space="preserve"> </w:delText>
          </w:r>
        </w:del>
        <w:del w:id="1369" w:author="Antony Johnson [2]" w:date="2023-03-01T11:19:00Z">
          <w:r w:rsidDel="005A6B41">
            <w:rPr>
              <w:color w:val="auto"/>
            </w:rPr>
            <w:delText>N</w:delText>
          </w:r>
        </w:del>
        <w:del w:id="1370" w:author="Antony Johnson [2]" w:date="2023-03-01T11:21:00Z">
          <w:r w:rsidDel="00092E82">
            <w:rPr>
              <w:color w:val="auto"/>
            </w:rPr>
            <w:delText>o</w:delText>
          </w:r>
        </w:del>
        <w:del w:id="1371" w:author="Johnson (ESO), Antony" w:date="2023-03-02T17:54:00Z">
          <w:r w:rsidDel="0078509D">
            <w:rPr>
              <w:color w:val="auto"/>
            </w:rPr>
            <w:delText>n</w:delText>
          </w:r>
        </w:del>
        <w:r>
          <w:rPr>
            <w:color w:val="auto"/>
          </w:rPr>
          <w:t xml:space="preserve"> </w:t>
        </w:r>
        <w:del w:id="1372" w:author="Antony Johnson [2]" w:date="2023-03-01T11:20:00Z">
          <w:r w:rsidDel="005A6B41">
            <w:rPr>
              <w:color w:val="auto"/>
            </w:rPr>
            <w:delText xml:space="preserve">contracted </w:delText>
          </w:r>
        </w:del>
        <w:del w:id="1373" w:author="Antony Johnson [2]" w:date="2023-03-01T11:19:00Z">
          <w:r w:rsidDel="005A6B41">
            <w:rPr>
              <w:color w:val="auto"/>
            </w:rPr>
            <w:delText>Restoration plants</w:delText>
          </w:r>
        </w:del>
        <w:r>
          <w:rPr>
            <w:color w:val="auto"/>
          </w:rPr>
          <w:t xml:space="preserve"> </w:t>
        </w:r>
      </w:ins>
      <w:ins w:id="1374" w:author="Antony Johnson [2]" w:date="2023-03-01T11:22:00Z">
        <w:r w:rsidR="00092E82">
          <w:rPr>
            <w:color w:val="auto"/>
          </w:rPr>
          <w:t xml:space="preserve">CUSC Parties </w:t>
        </w:r>
      </w:ins>
      <w:ins w:id="1375" w:author="Antony Johnson" w:date="2022-11-19T18:48:00Z">
        <w:r>
          <w:rPr>
            <w:color w:val="auto"/>
          </w:rPr>
          <w:t xml:space="preserve">to have the ability to control assets during </w:t>
        </w:r>
      </w:ins>
      <w:ins w:id="1376" w:author="Johnson (ESO), Antony" w:date="2023-03-02T17:54:00Z">
        <w:r w:rsidR="0078509D">
          <w:rPr>
            <w:color w:val="auto"/>
          </w:rPr>
          <w:t xml:space="preserve">a </w:t>
        </w:r>
      </w:ins>
      <w:ins w:id="1377" w:author="Antony Johnson" w:date="2022-11-19T18:48:00Z">
        <w:del w:id="1378" w:author="Halford(ESO), David" w:date="2022-12-28T12:01:00Z">
          <w:r w:rsidDel="00FC3F4B">
            <w:rPr>
              <w:color w:val="auto"/>
            </w:rPr>
            <w:delText xml:space="preserve">a </w:delText>
          </w:r>
        </w:del>
        <w:r>
          <w:rPr>
            <w:color w:val="auto"/>
          </w:rPr>
          <w:t xml:space="preserve">System Restoration period for up to 72 hours whilst also having the ability to restart once site supplies are restored.  This also requires Network Operators to have the capability to switch sufficiently quickly to </w:t>
        </w:r>
      </w:ins>
      <w:ins w:id="1379" w:author="Antony Johnson [2]" w:date="2023-03-01T11:22:00Z">
        <w:r w:rsidR="00092E82">
          <w:rPr>
            <w:color w:val="auto"/>
          </w:rPr>
          <w:t>enable</w:t>
        </w:r>
      </w:ins>
      <w:ins w:id="1380" w:author="Antony Johnson" w:date="2022-11-19T18:48:00Z">
        <w:del w:id="1381" w:author="Antony Johnson [2]" w:date="2023-03-01T11:22:00Z">
          <w:r w:rsidDel="00092E82">
            <w:rPr>
              <w:color w:val="auto"/>
            </w:rPr>
            <w:delText>restore</w:delText>
          </w:r>
        </w:del>
        <w:r>
          <w:rPr>
            <w:color w:val="auto"/>
          </w:rPr>
          <w:t xml:space="preserve"> 60% of the Transmission</w:t>
        </w:r>
      </w:ins>
      <w:ins w:id="1382" w:author="Halford(ESO), David" w:date="2022-12-28T12:03:00Z">
        <w:r w:rsidR="00F2754D">
          <w:rPr>
            <w:color w:val="auto"/>
          </w:rPr>
          <w:t xml:space="preserve"> System</w:t>
        </w:r>
      </w:ins>
      <w:ins w:id="1383" w:author="Antony Johnson" w:date="2022-11-19T18:48:00Z">
        <w:r>
          <w:rPr>
            <w:color w:val="auto"/>
          </w:rPr>
          <w:t xml:space="preserve"> Demand within 24 hours on the assumption that Local Joint Restoration Plans, Distribution Restoration Zone </w:t>
        </w:r>
        <w:proofErr w:type="gramStart"/>
        <w:r>
          <w:rPr>
            <w:color w:val="auto"/>
          </w:rPr>
          <w:t>Plans</w:t>
        </w:r>
        <w:proofErr w:type="gramEnd"/>
        <w:r>
          <w:rPr>
            <w:color w:val="auto"/>
          </w:rPr>
          <w:t xml:space="preserve"> and the procedures of </w:t>
        </w:r>
      </w:ins>
      <w:ins w:id="1384" w:author="Antony Johnson" w:date="2022-11-20T09:38:00Z">
        <w:r w:rsidR="00277D66">
          <w:rPr>
            <w:color w:val="auto"/>
          </w:rPr>
          <w:t xml:space="preserve">Grid Code </w:t>
        </w:r>
      </w:ins>
      <w:ins w:id="1385" w:author="Antony Johnson" w:date="2022-11-19T18:48:00Z">
        <w:r>
          <w:rPr>
            <w:color w:val="auto"/>
          </w:rPr>
          <w:t>OC9 have been successfully discharged.</w:t>
        </w:r>
      </w:ins>
    </w:p>
    <w:p w14:paraId="4CB5913F" w14:textId="7BB597DE" w:rsidR="004A34EB" w:rsidRDefault="004A34EB" w:rsidP="004A34EB">
      <w:pPr>
        <w:ind w:left="1134" w:hanging="425"/>
        <w:jc w:val="both"/>
        <w:rPr>
          <w:ins w:id="1386" w:author="Antony Johnson" w:date="2022-11-19T18:48:00Z"/>
          <w:rFonts w:cs="Arial"/>
        </w:rPr>
      </w:pPr>
      <w:ins w:id="1387" w:author="Antony Johnson" w:date="2022-11-19T18:48:00Z">
        <w:r>
          <w:rPr>
            <w:color w:val="auto"/>
          </w:rPr>
          <w:t>ii)</w:t>
        </w:r>
        <w:r>
          <w:rPr>
            <w:color w:val="auto"/>
          </w:rPr>
          <w:tab/>
        </w:r>
        <w:r w:rsidRPr="00C63817">
          <w:rPr>
            <w:color w:val="auto"/>
          </w:rPr>
          <w:t xml:space="preserve">The requirements for Critical Tools and Facilities defined in CC/ECC.7.10 have also been reinforced to include minimum requirements for </w:t>
        </w:r>
      </w:ins>
      <w:ins w:id="1388" w:author="Antony Johnson [2]" w:date="2023-03-01T11:27:00Z">
        <w:r w:rsidR="00FD5B9A" w:rsidRPr="00C63817">
          <w:rPr>
            <w:color w:val="auto"/>
          </w:rPr>
          <w:t xml:space="preserve">the option to include a </w:t>
        </w:r>
      </w:ins>
      <w:ins w:id="1389" w:author="Antony Johnson" w:date="2022-11-19T18:48:00Z">
        <w:r w:rsidRPr="00C63817">
          <w:rPr>
            <w:color w:val="auto"/>
          </w:rPr>
          <w:t>Distribution Restoration Zone Control</w:t>
        </w:r>
        <w:del w:id="1390" w:author="Johnson (ESO), Antony" w:date="2023-01-23T16:29:00Z">
          <w:r w:rsidRPr="00C63817" w:rsidDel="00AE323D">
            <w:rPr>
              <w:color w:val="auto"/>
            </w:rPr>
            <w:delText>ler</w:delText>
          </w:r>
        </w:del>
      </w:ins>
      <w:ins w:id="1391" w:author="Johnson (ESO), Antony" w:date="2023-01-23T16:29:00Z">
        <w:r w:rsidR="008648AD" w:rsidRPr="00C63817">
          <w:rPr>
            <w:color w:val="auto"/>
          </w:rPr>
          <w:t xml:space="preserve"> System</w:t>
        </w:r>
        <w:del w:id="1392" w:author="Antony Johnson [2]" w:date="2023-03-01T11:27:00Z">
          <w:r w:rsidR="008648AD" w:rsidRPr="00C63817" w:rsidDel="00FD5B9A">
            <w:rPr>
              <w:color w:val="auto"/>
            </w:rPr>
            <w:delText>s</w:delText>
          </w:r>
        </w:del>
      </w:ins>
      <w:ins w:id="1393" w:author="Johnson (ESO), Antony" w:date="2023-01-23T16:30:00Z">
        <w:r w:rsidR="006D756F" w:rsidRPr="00C63817">
          <w:rPr>
            <w:color w:val="auto"/>
          </w:rPr>
          <w:t xml:space="preserve"> to meet the requirements of a Relevant Electrical Standard</w:t>
        </w:r>
      </w:ins>
      <w:ins w:id="1394" w:author="Antony Johnson" w:date="2022-11-19T18:48:00Z">
        <w:del w:id="1395" w:author="Johnson (ESO), Antony" w:date="2023-01-23T16:29:00Z">
          <w:r w:rsidRPr="00C63817" w:rsidDel="008648AD">
            <w:rPr>
              <w:color w:val="auto"/>
            </w:rPr>
            <w:delText>s</w:delText>
          </w:r>
        </w:del>
        <w:r w:rsidRPr="00C63817">
          <w:rPr>
            <w:color w:val="auto"/>
          </w:rPr>
          <w:t xml:space="preserve"> </w:t>
        </w:r>
        <w:del w:id="1396" w:author="Johnson (ESO), Antony" w:date="2023-01-23T16:30:00Z">
          <w:r w:rsidRPr="00C63817" w:rsidDel="00516443">
            <w:rPr>
              <w:color w:val="auto"/>
            </w:rPr>
            <w:delText>to meet minimum technical requirements</w:delText>
          </w:r>
        </w:del>
        <w:r w:rsidRPr="00C63817">
          <w:rPr>
            <w:color w:val="auto"/>
          </w:rPr>
          <w:t xml:space="preserve">, the requirements for Users to have 72 hours mains independence, for all systems to be Cyber Secure to </w:t>
        </w:r>
        <w:r w:rsidRPr="00A064DF">
          <w:rPr>
            <w:rFonts w:cs="Arial"/>
            <w:color w:val="auto"/>
          </w:rPr>
          <w:t>the Security of Network and Information System (NIS) Regulations and to ensure all data and SCADA systems are sufficiently robust to be capable of handling the large volumes of data that can arise during a System Restoration.</w:t>
        </w:r>
      </w:ins>
    </w:p>
    <w:p w14:paraId="6C920A01" w14:textId="7304AFD5" w:rsidR="004A34EB" w:rsidRDefault="0069689F" w:rsidP="004A34EB">
      <w:pPr>
        <w:ind w:left="1134" w:hanging="425"/>
        <w:jc w:val="both"/>
        <w:rPr>
          <w:ins w:id="1397" w:author="Antony Johnson" w:date="2022-11-19T18:48:00Z"/>
          <w:color w:val="auto"/>
        </w:rPr>
      </w:pPr>
      <w:ins w:id="1398" w:author="Antony Johnson" w:date="2022-11-20T09:39:00Z">
        <w:r>
          <w:rPr>
            <w:color w:val="auto"/>
          </w:rPr>
          <w:t>iii</w:t>
        </w:r>
      </w:ins>
      <w:ins w:id="1399" w:author="Antony Johnson" w:date="2022-11-19T18:48:00Z">
        <w:r w:rsidR="004A34EB">
          <w:rPr>
            <w:color w:val="auto"/>
          </w:rPr>
          <w:t>)</w:t>
        </w:r>
        <w:r w:rsidR="004A34EB">
          <w:rPr>
            <w:color w:val="auto"/>
          </w:rPr>
          <w:tab/>
          <w:t xml:space="preserve">Items </w:t>
        </w:r>
        <w:proofErr w:type="spellStart"/>
        <w:r w:rsidR="004A34EB">
          <w:rPr>
            <w:color w:val="auto"/>
          </w:rPr>
          <w:t>i</w:t>
        </w:r>
        <w:proofErr w:type="spellEnd"/>
        <w:r w:rsidR="004A34EB">
          <w:rPr>
            <w:color w:val="auto"/>
          </w:rPr>
          <w:t xml:space="preserve">) </w:t>
        </w:r>
      </w:ins>
      <w:ins w:id="1400" w:author="Halford(ESO), David" w:date="2022-12-28T12:05:00Z">
        <w:r w:rsidR="00611D03">
          <w:rPr>
            <w:color w:val="auto"/>
          </w:rPr>
          <w:t>and</w:t>
        </w:r>
      </w:ins>
      <w:ins w:id="1401" w:author="Antony Johnson" w:date="2022-11-19T18:48:00Z">
        <w:del w:id="1402" w:author="Halford(ESO), David" w:date="2022-12-28T12:05:00Z">
          <w:r w:rsidR="004A34EB" w:rsidDel="00611D03">
            <w:rPr>
              <w:color w:val="auto"/>
            </w:rPr>
            <w:delText>–</w:delText>
          </w:r>
        </w:del>
        <w:r w:rsidR="004A34EB">
          <w:rPr>
            <w:color w:val="auto"/>
          </w:rPr>
          <w:t xml:space="preserve"> ii) above are tested through an Assurance and testing framework as </w:t>
        </w:r>
        <w:del w:id="1403" w:author="Halford(ESO), David" w:date="2022-12-28T12:06:00Z">
          <w:r w:rsidR="004A34EB" w:rsidDel="00BB459E">
            <w:rPr>
              <w:color w:val="auto"/>
            </w:rPr>
            <w:delText>introduced through</w:delText>
          </w:r>
        </w:del>
      </w:ins>
      <w:ins w:id="1404" w:author="Halford(ESO), David" w:date="2022-12-28T12:06:00Z">
        <w:r w:rsidR="00BB459E">
          <w:rPr>
            <w:color w:val="auto"/>
          </w:rPr>
          <w:t>required in</w:t>
        </w:r>
      </w:ins>
      <w:ins w:id="1405" w:author="Antony Johnson" w:date="2022-11-19T18:48:00Z">
        <w:r w:rsidR="004A34EB">
          <w:rPr>
            <w:color w:val="auto"/>
          </w:rPr>
          <w:t xml:space="preserve"> </w:t>
        </w:r>
        <w:r w:rsidR="004A34EB" w:rsidRPr="00FD3A22">
          <w:rPr>
            <w:i/>
            <w:iCs/>
            <w:color w:val="auto"/>
          </w:rPr>
          <w:t>OC5.7.</w:t>
        </w:r>
      </w:ins>
      <w:ins w:id="1406" w:author="Antony Johnson" w:date="2022-11-20T09:39:00Z">
        <w:r w:rsidR="004A675A" w:rsidRPr="00FD3A22">
          <w:rPr>
            <w:i/>
            <w:iCs/>
            <w:color w:val="auto"/>
          </w:rPr>
          <w:t>4</w:t>
        </w:r>
      </w:ins>
      <w:ins w:id="1407" w:author="Antony Johnson" w:date="2022-11-19T18:48:00Z">
        <w:r w:rsidR="004A34EB">
          <w:rPr>
            <w:color w:val="auto"/>
          </w:rPr>
          <w:t xml:space="preserve"> and </w:t>
        </w:r>
        <w:r w:rsidR="004A34EB" w:rsidRPr="00FD3A22">
          <w:rPr>
            <w:i/>
            <w:iCs/>
            <w:color w:val="auto"/>
          </w:rPr>
          <w:t>OC5.7.5</w:t>
        </w:r>
        <w:r w:rsidR="004A34EB">
          <w:rPr>
            <w:color w:val="auto"/>
          </w:rPr>
          <w:t>.  This process provides for regular desktop and computer exercises as well as tests.</w:t>
        </w:r>
      </w:ins>
    </w:p>
    <w:p w14:paraId="3996CCB0" w14:textId="4C7D16EB" w:rsidR="004A34EB" w:rsidRDefault="0069689F" w:rsidP="004A34EB">
      <w:pPr>
        <w:ind w:left="1134" w:hanging="425"/>
        <w:jc w:val="both"/>
        <w:rPr>
          <w:ins w:id="1408" w:author="Antony Johnson" w:date="2022-11-20T11:16:00Z"/>
          <w:color w:val="auto"/>
        </w:rPr>
      </w:pPr>
      <w:ins w:id="1409" w:author="Antony Johnson" w:date="2022-11-20T09:39:00Z">
        <w:r>
          <w:rPr>
            <w:color w:val="auto"/>
          </w:rPr>
          <w:lastRenderedPageBreak/>
          <w:t>i</w:t>
        </w:r>
      </w:ins>
      <w:ins w:id="1410" w:author="Antony Johnson" w:date="2022-11-19T18:48:00Z">
        <w:r w:rsidR="004A34EB">
          <w:rPr>
            <w:color w:val="auto"/>
          </w:rPr>
          <w:t>v)</w:t>
        </w:r>
        <w:r w:rsidR="004A34EB">
          <w:rPr>
            <w:color w:val="auto"/>
          </w:rPr>
          <w:tab/>
          <w:t>Grid Code OC9</w:t>
        </w:r>
      </w:ins>
      <w:ins w:id="1411" w:author="Antony Johnson" w:date="2022-11-20T09:40:00Z">
        <w:r w:rsidR="002F00A6">
          <w:rPr>
            <w:color w:val="auto"/>
          </w:rPr>
          <w:t xml:space="preserve"> </w:t>
        </w:r>
      </w:ins>
      <w:ins w:id="1412" w:author="Antony Johnson" w:date="2022-11-19T18:48:00Z">
        <w:r w:rsidR="004A34EB">
          <w:rPr>
            <w:color w:val="auto"/>
          </w:rPr>
          <w:t>include</w:t>
        </w:r>
      </w:ins>
      <w:ins w:id="1413" w:author="Antony Johnson" w:date="2022-11-20T09:41:00Z">
        <w:r w:rsidR="002250FC">
          <w:rPr>
            <w:color w:val="auto"/>
          </w:rPr>
          <w:t>s provisions for</w:t>
        </w:r>
      </w:ins>
      <w:ins w:id="1414" w:author="Antony Johnson" w:date="2022-11-19T18:48:00Z">
        <w:r w:rsidR="004A34EB">
          <w:rPr>
            <w:color w:val="auto"/>
          </w:rPr>
          <w:t xml:space="preserve"> Distributed Restoration Zone Plans </w:t>
        </w:r>
        <w:proofErr w:type="spellStart"/>
        <w:r w:rsidR="004A34EB">
          <w:rPr>
            <w:color w:val="auto"/>
          </w:rPr>
          <w:t>along</w:t>
        </w:r>
      </w:ins>
      <w:ins w:id="1415" w:author="Antony Johnson [2]" w:date="2023-03-01T11:30:00Z">
        <w:r w:rsidR="004D66E0">
          <w:rPr>
            <w:color w:val="auto"/>
          </w:rPr>
          <w:t xml:space="preserve"> </w:t>
        </w:r>
      </w:ins>
      <w:ins w:id="1416" w:author="Antony Johnson" w:date="2022-11-19T18:48:00Z">
        <w:r w:rsidR="004A34EB">
          <w:rPr>
            <w:color w:val="auto"/>
          </w:rPr>
          <w:t>side</w:t>
        </w:r>
        <w:proofErr w:type="spellEnd"/>
        <w:r w:rsidR="004A34EB">
          <w:rPr>
            <w:color w:val="auto"/>
          </w:rPr>
          <w:t xml:space="preserve"> Local Joint Restoration Plans.  Updates to the Industry Codes also enable Offshore Generation and Transmission to participate in System Restoration activities which previously were excluded.  This is an important development as Offshore</w:t>
        </w:r>
      </w:ins>
      <w:ins w:id="1417" w:author="Halford(ESO), David" w:date="2022-12-28T12:07:00Z">
        <w:r w:rsidR="009068E0">
          <w:rPr>
            <w:color w:val="auto"/>
          </w:rPr>
          <w:t xml:space="preserve"> generation</w:t>
        </w:r>
      </w:ins>
      <w:ins w:id="1418" w:author="Antony Johnson" w:date="2022-11-19T18:48:00Z">
        <w:r w:rsidR="004A34EB">
          <w:rPr>
            <w:color w:val="auto"/>
          </w:rPr>
          <w:t xml:space="preserve"> is expected to become an increasingly dominant source of energy in the future</w:t>
        </w:r>
      </w:ins>
      <w:ins w:id="1419" w:author="Antony Johnson" w:date="2022-11-20T09:41:00Z">
        <w:r w:rsidR="0087082B">
          <w:rPr>
            <w:color w:val="auto"/>
          </w:rPr>
          <w:t xml:space="preserve"> and will be essential as part of the w</w:t>
        </w:r>
      </w:ins>
      <w:ins w:id="1420" w:author="Antony Johnson" w:date="2022-11-20T09:42:00Z">
        <w:r w:rsidR="0087082B">
          <w:rPr>
            <w:color w:val="auto"/>
          </w:rPr>
          <w:t>ider Restoration process</w:t>
        </w:r>
      </w:ins>
      <w:ins w:id="1421" w:author="Antony Johnson" w:date="2022-11-19T18:48:00Z">
        <w:r w:rsidR="004A34EB">
          <w:rPr>
            <w:color w:val="auto"/>
          </w:rPr>
          <w:t>.</w:t>
        </w:r>
      </w:ins>
    </w:p>
    <w:p w14:paraId="351FCBC5" w14:textId="7C10F881" w:rsidR="005B5818" w:rsidRDefault="005B5818" w:rsidP="004A34EB">
      <w:pPr>
        <w:ind w:left="1134" w:hanging="425"/>
        <w:jc w:val="both"/>
        <w:rPr>
          <w:ins w:id="1422" w:author="Antony Johnson" w:date="2022-11-19T18:48:00Z"/>
          <w:color w:val="auto"/>
        </w:rPr>
      </w:pPr>
      <w:ins w:id="1423" w:author="Antony Johnson" w:date="2022-11-20T11:16:00Z">
        <w:r>
          <w:rPr>
            <w:color w:val="auto"/>
          </w:rPr>
          <w:t>v)</w:t>
        </w:r>
        <w:r>
          <w:rPr>
            <w:color w:val="auto"/>
          </w:rPr>
          <w:tab/>
        </w:r>
      </w:ins>
      <w:ins w:id="1424" w:author="Antony Johnson" w:date="2022-11-20T11:18:00Z">
        <w:r w:rsidR="006B589C">
          <w:rPr>
            <w:color w:val="auto"/>
          </w:rPr>
          <w:t xml:space="preserve">The Connection Conditions and European Connection Conditions also make provision for </w:t>
        </w:r>
        <w:r w:rsidR="007F69DC">
          <w:rPr>
            <w:color w:val="auto"/>
          </w:rPr>
          <w:t xml:space="preserve">different protection, </w:t>
        </w:r>
        <w:proofErr w:type="gramStart"/>
        <w:r w:rsidR="007F69DC">
          <w:rPr>
            <w:color w:val="auto"/>
          </w:rPr>
          <w:t>control</w:t>
        </w:r>
        <w:proofErr w:type="gramEnd"/>
        <w:r w:rsidR="007F69DC">
          <w:rPr>
            <w:color w:val="auto"/>
          </w:rPr>
          <w:t xml:space="preserve"> and governor settings to be used </w:t>
        </w:r>
      </w:ins>
      <w:ins w:id="1425" w:author="Antony Johnson" w:date="2022-11-20T11:19:00Z">
        <w:r w:rsidR="007F69DC">
          <w:rPr>
            <w:color w:val="auto"/>
          </w:rPr>
          <w:t xml:space="preserve">which are necessary during </w:t>
        </w:r>
        <w:del w:id="1426" w:author="Halford(ESO), David" w:date="2022-12-28T12:07:00Z">
          <w:r w:rsidR="007F69DC" w:rsidDel="005E06C8">
            <w:rPr>
              <w:color w:val="auto"/>
            </w:rPr>
            <w:delText xml:space="preserve">a </w:delText>
          </w:r>
        </w:del>
        <w:r w:rsidR="007F69DC">
          <w:rPr>
            <w:color w:val="auto"/>
          </w:rPr>
          <w:t>System Restoration</w:t>
        </w:r>
        <w:del w:id="1427" w:author="Halford(ESO), David" w:date="2022-12-28T12:07:00Z">
          <w:r w:rsidR="007F69DC" w:rsidDel="005E06C8">
            <w:rPr>
              <w:color w:val="auto"/>
            </w:rPr>
            <w:delText xml:space="preserve"> event</w:delText>
          </w:r>
        </w:del>
        <w:r w:rsidR="00840817">
          <w:rPr>
            <w:color w:val="auto"/>
          </w:rPr>
          <w:t>.</w:t>
        </w:r>
      </w:ins>
      <w:ins w:id="1428" w:author="Antony Johnson" w:date="2022-11-20T11:17:00Z">
        <w:r w:rsidR="00BB0EB2">
          <w:rPr>
            <w:color w:val="auto"/>
          </w:rPr>
          <w:t xml:space="preserve"> </w:t>
        </w:r>
      </w:ins>
    </w:p>
    <w:p w14:paraId="69374D62" w14:textId="74FBE024" w:rsidR="004A34EB" w:rsidRDefault="004A34EB" w:rsidP="004A34EB">
      <w:pPr>
        <w:ind w:left="1134" w:hanging="425"/>
        <w:jc w:val="both"/>
        <w:rPr>
          <w:ins w:id="1429" w:author="Antony Johnson" w:date="2022-11-19T18:48:00Z"/>
          <w:color w:val="auto"/>
        </w:rPr>
      </w:pPr>
      <w:ins w:id="1430" w:author="Antony Johnson" w:date="2022-11-19T18:48:00Z">
        <w:r>
          <w:rPr>
            <w:color w:val="auto"/>
          </w:rPr>
          <w:t>v)</w:t>
        </w:r>
        <w:r>
          <w:rPr>
            <w:color w:val="auto"/>
          </w:rPr>
          <w:tab/>
          <w:t xml:space="preserve">The above provisions also build on the introduction of Grid Forming into the Grid Code as provided for in ECC.6.3.19.  This enables </w:t>
        </w:r>
        <w:proofErr w:type="gramStart"/>
        <w:r>
          <w:rPr>
            <w:color w:val="auto"/>
          </w:rPr>
          <w:t>converter based</w:t>
        </w:r>
        <w:proofErr w:type="gramEnd"/>
        <w:r>
          <w:rPr>
            <w:color w:val="auto"/>
          </w:rPr>
          <w:t xml:space="preserve"> plant such as wind, wave, storage and solar technologies to provide a Restoration Capability should they so wish to do so, </w:t>
        </w:r>
        <w:del w:id="1431" w:author="Halford(ESO), David" w:date="2022-12-28T12:07:00Z">
          <w:r w:rsidDel="005E06C8">
            <w:rPr>
              <w:color w:val="auto"/>
            </w:rPr>
            <w:delText xml:space="preserve">whilst </w:delText>
          </w:r>
        </w:del>
        <w:r>
          <w:rPr>
            <w:color w:val="auto"/>
          </w:rPr>
          <w:t xml:space="preserve">noting that many of these plants are replacing thermal Power Stations which have traditionally provided the bulk of System Restoration services in the past.  </w:t>
        </w:r>
        <w:r>
          <w:rPr>
            <w:rFonts w:cs="Arial"/>
          </w:rPr>
          <w:t xml:space="preserve"> </w:t>
        </w:r>
        <w:r>
          <w:rPr>
            <w:color w:val="auto"/>
          </w:rPr>
          <w:t xml:space="preserve">  </w:t>
        </w:r>
        <w:r>
          <w:rPr>
            <w:rFonts w:cstheme="minorHAnsi"/>
            <w:color w:val="auto"/>
          </w:rPr>
          <w:t xml:space="preserve">   </w:t>
        </w:r>
      </w:ins>
    </w:p>
    <w:p w14:paraId="74935E8E" w14:textId="09A09374" w:rsidR="00FE1030" w:rsidRPr="00A8317D" w:rsidRDefault="00FE1030" w:rsidP="0099435E">
      <w:pPr>
        <w:tabs>
          <w:tab w:val="left" w:pos="567"/>
          <w:tab w:val="left" w:pos="709"/>
          <w:tab w:val="left" w:pos="993"/>
        </w:tabs>
        <w:jc w:val="both"/>
      </w:pPr>
    </w:p>
    <w:p w14:paraId="0B3F5B47" w14:textId="3AA9991E" w:rsidR="0099435E" w:rsidRPr="00A0057D" w:rsidDel="004A34EB" w:rsidRDefault="003D5669" w:rsidP="00A0057D">
      <w:pPr>
        <w:tabs>
          <w:tab w:val="left" w:pos="567"/>
          <w:tab w:val="left" w:pos="709"/>
          <w:tab w:val="left" w:pos="993"/>
        </w:tabs>
        <w:ind w:left="567" w:hanging="567"/>
        <w:jc w:val="both"/>
        <w:rPr>
          <w:del w:id="1432" w:author="Antony Johnson" w:date="2022-11-19T18:47:00Z"/>
          <w:color w:val="auto"/>
        </w:rPr>
      </w:pPr>
      <w:del w:id="1433" w:author="Antony Johnson" w:date="2022-11-19T18:47:00Z">
        <w:r w:rsidDel="004A34EB">
          <w:rPr>
            <w:color w:val="auto"/>
          </w:rPr>
          <w:delText>7</w:delText>
        </w:r>
        <w:r w:rsidR="00BB6E13" w:rsidRPr="00A0057D" w:rsidDel="004A34EB">
          <w:rPr>
            <w:color w:val="auto"/>
          </w:rPr>
          <w:delText>.1.6</w:delText>
        </w:r>
        <w:r w:rsidR="00BB6E13" w:rsidRPr="00A0057D" w:rsidDel="004A34EB">
          <w:rPr>
            <w:color w:val="auto"/>
          </w:rPr>
          <w:tab/>
          <w:delText xml:space="preserve">Each of the items raised in section </w:delText>
        </w:r>
        <w:r w:rsidR="0074638E" w:rsidDel="004A34EB">
          <w:rPr>
            <w:color w:val="auto"/>
          </w:rPr>
          <w:delText>7</w:delText>
        </w:r>
        <w:r w:rsidR="00BB6E13" w:rsidRPr="00A0057D" w:rsidDel="004A34EB">
          <w:rPr>
            <w:color w:val="auto"/>
          </w:rPr>
          <w:delText xml:space="preserve">.1.5 above are covered through the assurance framework and </w:delText>
        </w:r>
        <w:r w:rsidR="00A73241" w:rsidDel="004A34EB">
          <w:rPr>
            <w:color w:val="auto"/>
          </w:rPr>
          <w:delText>i</w:delText>
        </w:r>
        <w:r w:rsidR="00A73241" w:rsidRPr="006061D8" w:rsidDel="004A34EB">
          <w:rPr>
            <w:color w:val="auto"/>
          </w:rPr>
          <w:delText>mplementation</w:delText>
        </w:r>
        <w:r w:rsidR="00A73241" w:rsidRPr="00A0057D" w:rsidDel="004A34EB">
          <w:rPr>
            <w:color w:val="auto"/>
          </w:rPr>
          <w:delText xml:space="preserve"> </w:delText>
        </w:r>
        <w:r w:rsidR="00BB6E13" w:rsidRPr="00A0057D" w:rsidDel="004A34EB">
          <w:rPr>
            <w:color w:val="auto"/>
          </w:rPr>
          <w:delText xml:space="preserve">of the Restoration Plan as discussed in section </w:delText>
        </w:r>
        <w:r w:rsidR="0074638E" w:rsidDel="004A34EB">
          <w:rPr>
            <w:color w:val="auto"/>
          </w:rPr>
          <w:delText>8</w:delText>
        </w:r>
        <w:r w:rsidR="00BB6E13" w:rsidRPr="00A0057D" w:rsidDel="004A34EB">
          <w:rPr>
            <w:color w:val="auto"/>
          </w:rPr>
          <w:delText xml:space="preserve"> below.</w:delText>
        </w:r>
      </w:del>
    </w:p>
    <w:p w14:paraId="48D26ABF" w14:textId="4A283550" w:rsidR="00FE1030" w:rsidRPr="00096C77" w:rsidRDefault="00FE1030" w:rsidP="00A0057D">
      <w:pPr>
        <w:pStyle w:val="Heading1"/>
      </w:pPr>
      <w:bookmarkStart w:id="1434" w:name="_Toc24975039"/>
      <w:bookmarkStart w:id="1435" w:name="_Toc119777609"/>
      <w:r w:rsidRPr="00096C77">
        <w:t>Implementation of the Restoration Plan in GB</w:t>
      </w:r>
      <w:bookmarkEnd w:id="1434"/>
      <w:bookmarkEnd w:id="1435"/>
    </w:p>
    <w:p w14:paraId="16FF8CA2" w14:textId="77777777" w:rsidR="00FE1030" w:rsidRPr="00A8317D" w:rsidRDefault="00FE1030" w:rsidP="00A63861">
      <w:pPr>
        <w:tabs>
          <w:tab w:val="left" w:pos="567"/>
        </w:tabs>
        <w:jc w:val="both"/>
      </w:pPr>
    </w:p>
    <w:p w14:paraId="11347B93" w14:textId="52AEDD7B" w:rsidR="00C85A48" w:rsidRPr="00A0057D" w:rsidRDefault="003D5669" w:rsidP="00A0057D">
      <w:pPr>
        <w:tabs>
          <w:tab w:val="left" w:pos="567"/>
        </w:tabs>
        <w:ind w:left="567" w:hanging="567"/>
        <w:jc w:val="both"/>
        <w:rPr>
          <w:color w:val="auto"/>
        </w:rPr>
      </w:pPr>
      <w:r>
        <w:rPr>
          <w:color w:val="auto"/>
        </w:rPr>
        <w:t>8</w:t>
      </w:r>
      <w:r w:rsidR="00C85A48" w:rsidRPr="00A0057D">
        <w:rPr>
          <w:color w:val="auto"/>
        </w:rPr>
        <w:t>.1.</w:t>
      </w:r>
      <w:r w:rsidR="00281976" w:rsidRPr="00A0057D">
        <w:rPr>
          <w:color w:val="auto"/>
        </w:rPr>
        <w:t>1</w:t>
      </w:r>
      <w:r w:rsidR="00C85A48" w:rsidRPr="00A0057D">
        <w:rPr>
          <w:color w:val="auto"/>
        </w:rPr>
        <w:tab/>
      </w:r>
      <w:r w:rsidR="00E83E3D" w:rsidRPr="00830516">
        <w:rPr>
          <w:color w:val="auto"/>
          <w:highlight w:val="green"/>
        </w:rPr>
        <w:t>NG</w:t>
      </w:r>
      <w:r w:rsidR="00C85A48" w:rsidRPr="00830516">
        <w:rPr>
          <w:color w:val="auto"/>
          <w:highlight w:val="green"/>
        </w:rPr>
        <w:t>ESO</w:t>
      </w:r>
      <w:r w:rsidR="00C85A48" w:rsidRPr="00A0057D">
        <w:rPr>
          <w:color w:val="auto"/>
        </w:rPr>
        <w:t xml:space="preserve"> </w:t>
      </w:r>
      <w:ins w:id="1436" w:author="Antony Johnson [2]" w:date="2023-03-01T11:32:00Z">
        <w:r w:rsidR="008A6769">
          <w:rPr>
            <w:color w:val="auto"/>
          </w:rPr>
          <w:t xml:space="preserve">will </w:t>
        </w:r>
      </w:ins>
      <w:r w:rsidR="00C85A48" w:rsidRPr="00A0057D">
        <w:rPr>
          <w:color w:val="auto"/>
        </w:rPr>
        <w:t>work</w:t>
      </w:r>
      <w:del w:id="1437" w:author="Antony Johnson [2]" w:date="2023-03-01T11:32:00Z">
        <w:r w:rsidR="00C85A48" w:rsidRPr="00A0057D" w:rsidDel="008A6769">
          <w:rPr>
            <w:color w:val="auto"/>
          </w:rPr>
          <w:delText>s</w:delText>
        </w:r>
      </w:del>
      <w:r w:rsidR="00C85A48" w:rsidRPr="00A0057D">
        <w:rPr>
          <w:color w:val="auto"/>
        </w:rPr>
        <w:t xml:space="preserve"> with all stakeholders as </w:t>
      </w:r>
      <w:r w:rsidR="000666C4">
        <w:rPr>
          <w:color w:val="auto"/>
        </w:rPr>
        <w:t>e</w:t>
      </w:r>
      <w:r w:rsidR="000666C4" w:rsidRPr="006061D8">
        <w:rPr>
          <w:rFonts w:ascii="Arial" w:hAnsi="Arial" w:cs="Arial"/>
          <w:color w:val="auto"/>
        </w:rPr>
        <w:t xml:space="preserve">mergency </w:t>
      </w:r>
      <w:r w:rsidR="00A63861" w:rsidRPr="00A0057D">
        <w:rPr>
          <w:rFonts w:ascii="Arial" w:hAnsi="Arial"/>
          <w:color w:val="auto"/>
        </w:rPr>
        <w:t>r</w:t>
      </w:r>
      <w:r w:rsidR="00C85A48" w:rsidRPr="00A0057D">
        <w:rPr>
          <w:rFonts w:ascii="Arial" w:hAnsi="Arial"/>
          <w:color w:val="auto"/>
        </w:rPr>
        <w:t xml:space="preserve">esponse plans and procedures cannot be considered reliable until they have been exercised and proven to be workable. </w:t>
      </w:r>
      <w:r w:rsidR="000666C4">
        <w:rPr>
          <w:rFonts w:ascii="Arial" w:hAnsi="Arial" w:cs="Arial"/>
          <w:color w:val="auto"/>
        </w:rPr>
        <w:t xml:space="preserve"> </w:t>
      </w:r>
      <w:r w:rsidR="00C85A48" w:rsidRPr="00A0057D">
        <w:rPr>
          <w:rFonts w:ascii="Arial" w:hAnsi="Arial"/>
          <w:color w:val="auto"/>
        </w:rPr>
        <w:t xml:space="preserve">This is especially true for </w:t>
      </w:r>
      <w:del w:id="1438" w:author="Antony Johnson" w:date="2022-11-19T18:49:00Z">
        <w:r w:rsidR="00C85A48" w:rsidRPr="00A0057D" w:rsidDel="00373445">
          <w:rPr>
            <w:rFonts w:ascii="Arial" w:hAnsi="Arial"/>
            <w:color w:val="auto"/>
          </w:rPr>
          <w:delText>Black Start</w:delText>
        </w:r>
      </w:del>
      <w:r w:rsidR="00C85A48" w:rsidRPr="00A0057D">
        <w:rPr>
          <w:rFonts w:ascii="Arial" w:hAnsi="Arial"/>
          <w:color w:val="auto"/>
        </w:rPr>
        <w:t xml:space="preserve"> </w:t>
      </w:r>
      <w:ins w:id="1439" w:author="Antony Johnson" w:date="2022-11-19T18:49:00Z">
        <w:r w:rsidR="00373445">
          <w:rPr>
            <w:rFonts w:ascii="Arial" w:hAnsi="Arial"/>
            <w:color w:val="auto"/>
          </w:rPr>
          <w:t xml:space="preserve">System </w:t>
        </w:r>
      </w:ins>
      <w:ins w:id="1440" w:author="Halford(ESO), David" w:date="2022-12-28T12:08:00Z">
        <w:r w:rsidR="005E06C8">
          <w:rPr>
            <w:rFonts w:ascii="Arial" w:hAnsi="Arial"/>
            <w:color w:val="auto"/>
          </w:rPr>
          <w:t>R</w:t>
        </w:r>
      </w:ins>
      <w:del w:id="1441" w:author="Halford(ESO), David" w:date="2022-12-28T12:08:00Z">
        <w:r w:rsidR="00C85A48" w:rsidRPr="00A0057D" w:rsidDel="005E06C8">
          <w:rPr>
            <w:rFonts w:ascii="Arial" w:hAnsi="Arial"/>
            <w:color w:val="auto"/>
          </w:rPr>
          <w:delText>r</w:delText>
        </w:r>
      </w:del>
      <w:r w:rsidR="00C85A48" w:rsidRPr="00A0057D">
        <w:rPr>
          <w:rFonts w:ascii="Arial" w:hAnsi="Arial"/>
          <w:color w:val="auto"/>
        </w:rPr>
        <w:t xml:space="preserve">estoration, where it is not possible to exercise the process end-to-end in its entirety. </w:t>
      </w:r>
    </w:p>
    <w:p w14:paraId="0B4EDF5C" w14:textId="2B25249E" w:rsidR="0077458A" w:rsidRPr="00A0057D" w:rsidRDefault="003D5669" w:rsidP="00A0057D">
      <w:pPr>
        <w:autoSpaceDE w:val="0"/>
        <w:autoSpaceDN w:val="0"/>
        <w:adjustRightInd w:val="0"/>
        <w:spacing w:after="173"/>
        <w:rPr>
          <w:rFonts w:ascii="Arial" w:hAnsi="Arial"/>
          <w:color w:val="auto"/>
        </w:rPr>
      </w:pPr>
      <w:r>
        <w:rPr>
          <w:rFonts w:ascii="Arial" w:hAnsi="Arial" w:cs="Arial"/>
          <w:color w:val="auto"/>
        </w:rPr>
        <w:t>8</w:t>
      </w:r>
      <w:r w:rsidR="0077458A" w:rsidRPr="00A0057D">
        <w:rPr>
          <w:rFonts w:ascii="Arial" w:hAnsi="Arial"/>
          <w:color w:val="auto"/>
        </w:rPr>
        <w:t>.1.</w:t>
      </w:r>
      <w:r w:rsidR="00281976" w:rsidRPr="00A0057D">
        <w:rPr>
          <w:rFonts w:ascii="Arial" w:hAnsi="Arial"/>
          <w:color w:val="auto"/>
        </w:rPr>
        <w:t>2</w:t>
      </w:r>
      <w:r w:rsidR="00C85A48" w:rsidRPr="00A0057D">
        <w:rPr>
          <w:rFonts w:ascii="Arial" w:hAnsi="Arial"/>
          <w:color w:val="auto"/>
        </w:rPr>
        <w:t xml:space="preserve"> Exercising provides the following benefits: </w:t>
      </w:r>
    </w:p>
    <w:p w14:paraId="2575792A" w14:textId="7B55189D" w:rsidR="00C85A48" w:rsidRPr="00A0057D" w:rsidRDefault="00C85A48" w:rsidP="00A0057D">
      <w:pPr>
        <w:pStyle w:val="ListParagraph"/>
        <w:numPr>
          <w:ilvl w:val="0"/>
          <w:numId w:val="31"/>
        </w:numPr>
        <w:tabs>
          <w:tab w:val="left" w:pos="709"/>
        </w:tabs>
        <w:autoSpaceDE w:val="0"/>
        <w:autoSpaceDN w:val="0"/>
        <w:adjustRightInd w:val="0"/>
        <w:spacing w:after="173"/>
        <w:rPr>
          <w:rFonts w:ascii="Arial" w:hAnsi="Arial"/>
          <w:color w:val="auto"/>
        </w:rPr>
      </w:pPr>
      <w:r w:rsidRPr="00A0057D">
        <w:rPr>
          <w:rFonts w:ascii="Arial" w:hAnsi="Arial"/>
          <w:color w:val="auto"/>
        </w:rPr>
        <w:t>Builds capability and competence across the sector and</w:t>
      </w:r>
      <w:r w:rsidR="002B5088" w:rsidRPr="00A0057D">
        <w:rPr>
          <w:rFonts w:ascii="Arial" w:hAnsi="Arial"/>
          <w:color w:val="auto"/>
        </w:rPr>
        <w:t xml:space="preserve"> </w:t>
      </w:r>
      <w:r w:rsidRPr="00A0057D">
        <w:rPr>
          <w:rFonts w:ascii="Arial" w:hAnsi="Arial"/>
          <w:color w:val="auto"/>
        </w:rPr>
        <w:t>ensures all</w:t>
      </w:r>
      <w:r w:rsidR="0077458A" w:rsidRPr="00A0057D">
        <w:rPr>
          <w:rFonts w:ascii="Arial" w:hAnsi="Arial"/>
          <w:color w:val="auto"/>
        </w:rPr>
        <w:t xml:space="preserve"> </w:t>
      </w:r>
      <w:r w:rsidRPr="00A0057D">
        <w:rPr>
          <w:rFonts w:ascii="Arial" w:hAnsi="Arial"/>
          <w:color w:val="auto"/>
        </w:rPr>
        <w:t>stakeholders are aware of their roles and</w:t>
      </w:r>
      <w:r w:rsidR="002B5088" w:rsidRPr="00A0057D">
        <w:rPr>
          <w:rFonts w:ascii="Arial" w:hAnsi="Arial"/>
          <w:color w:val="auto"/>
        </w:rPr>
        <w:t xml:space="preserve"> </w:t>
      </w:r>
      <w:proofErr w:type="gramStart"/>
      <w:r w:rsidRPr="00A0057D">
        <w:rPr>
          <w:rFonts w:ascii="Arial" w:hAnsi="Arial"/>
          <w:color w:val="auto"/>
        </w:rPr>
        <w:t>responsibilities;</w:t>
      </w:r>
      <w:proofErr w:type="gramEnd"/>
      <w:r w:rsidRPr="00A0057D">
        <w:rPr>
          <w:rFonts w:ascii="Arial" w:hAnsi="Arial"/>
          <w:color w:val="auto"/>
        </w:rPr>
        <w:t xml:space="preserve"> </w:t>
      </w:r>
    </w:p>
    <w:p w14:paraId="26B61408" w14:textId="2D3F98B8" w:rsidR="00C85A48" w:rsidRPr="00A0057D" w:rsidRDefault="00C85A48" w:rsidP="00A0057D">
      <w:pPr>
        <w:pStyle w:val="ListParagraph"/>
        <w:numPr>
          <w:ilvl w:val="0"/>
          <w:numId w:val="31"/>
        </w:numPr>
        <w:autoSpaceDE w:val="0"/>
        <w:autoSpaceDN w:val="0"/>
        <w:adjustRightInd w:val="0"/>
        <w:spacing w:after="173"/>
        <w:rPr>
          <w:rFonts w:ascii="Arial" w:hAnsi="Arial"/>
          <w:color w:val="auto"/>
        </w:rPr>
      </w:pPr>
      <w:r w:rsidRPr="00A0057D">
        <w:rPr>
          <w:rFonts w:ascii="Arial" w:hAnsi="Arial"/>
          <w:color w:val="auto"/>
        </w:rPr>
        <w:t xml:space="preserve">Identifies staff training needs and </w:t>
      </w:r>
      <w:proofErr w:type="gramStart"/>
      <w:r w:rsidRPr="00A0057D">
        <w:rPr>
          <w:rFonts w:ascii="Arial" w:hAnsi="Arial"/>
          <w:color w:val="auto"/>
        </w:rPr>
        <w:t>opportunities;</w:t>
      </w:r>
      <w:proofErr w:type="gramEnd"/>
      <w:r w:rsidRPr="00A0057D">
        <w:rPr>
          <w:rFonts w:ascii="Arial" w:hAnsi="Arial"/>
          <w:color w:val="auto"/>
        </w:rPr>
        <w:t xml:space="preserve"> </w:t>
      </w:r>
    </w:p>
    <w:p w14:paraId="322B2D3B" w14:textId="2D2B3AEE" w:rsidR="00C85A48" w:rsidRPr="00A0057D" w:rsidRDefault="00C85A48" w:rsidP="00A0057D">
      <w:pPr>
        <w:pStyle w:val="ListParagraph"/>
        <w:numPr>
          <w:ilvl w:val="0"/>
          <w:numId w:val="31"/>
        </w:numPr>
        <w:autoSpaceDE w:val="0"/>
        <w:autoSpaceDN w:val="0"/>
        <w:adjustRightInd w:val="0"/>
        <w:spacing w:after="173"/>
        <w:rPr>
          <w:rFonts w:ascii="Arial" w:hAnsi="Arial"/>
          <w:color w:val="auto"/>
        </w:rPr>
      </w:pPr>
      <w:r w:rsidRPr="00A0057D">
        <w:rPr>
          <w:rFonts w:ascii="Arial" w:hAnsi="Arial"/>
          <w:color w:val="auto"/>
        </w:rPr>
        <w:t>Validates existing response plans and procedures and ensures these are supported through continuous development, review and improvement</w:t>
      </w:r>
      <w:r w:rsidR="00D0308A" w:rsidRPr="00A0057D">
        <w:rPr>
          <w:rFonts w:ascii="Arial" w:hAnsi="Arial"/>
          <w:color w:val="auto"/>
        </w:rPr>
        <w:t xml:space="preserve"> </w:t>
      </w:r>
      <w:r w:rsidR="00D0308A" w:rsidRPr="00830516">
        <w:rPr>
          <w:rFonts w:ascii="Arial" w:hAnsi="Arial" w:cs="Arial"/>
          <w:color w:val="auto"/>
          <w:highlight w:val="green"/>
        </w:rPr>
        <w:t>including computer modelling</w:t>
      </w:r>
      <w:r w:rsidR="000666C4" w:rsidRPr="0022494E">
        <w:rPr>
          <w:rFonts w:ascii="Arial" w:hAnsi="Arial" w:cs="Arial"/>
          <w:color w:val="auto"/>
        </w:rPr>
        <w:t>; and</w:t>
      </w:r>
    </w:p>
    <w:p w14:paraId="3D72FE5C" w14:textId="4615AA6C" w:rsidR="00C85A48" w:rsidRPr="0022494E" w:rsidRDefault="00C85A48" w:rsidP="00A0057D">
      <w:pPr>
        <w:pStyle w:val="ListParagraph"/>
        <w:numPr>
          <w:ilvl w:val="0"/>
          <w:numId w:val="31"/>
        </w:numPr>
        <w:autoSpaceDE w:val="0"/>
        <w:autoSpaceDN w:val="0"/>
        <w:adjustRightInd w:val="0"/>
        <w:spacing w:after="173"/>
        <w:rPr>
          <w:rFonts w:ascii="Arial" w:hAnsi="Arial" w:cs="Arial"/>
          <w:color w:val="39393A" w:themeColor="text2" w:themeShade="80"/>
        </w:rPr>
      </w:pPr>
      <w:r w:rsidRPr="00A0057D">
        <w:rPr>
          <w:rFonts w:ascii="Arial" w:hAnsi="Arial"/>
          <w:color w:val="auto"/>
        </w:rPr>
        <w:t xml:space="preserve">Provides assurance that the sector can effectively respond to a </w:t>
      </w:r>
      <w:ins w:id="1442" w:author="Johnson (ESO), Antony" w:date="2023-03-02T17:56:00Z">
        <w:r w:rsidR="00B249D9">
          <w:rPr>
            <w:rFonts w:ascii="Arial" w:hAnsi="Arial"/>
            <w:color w:val="auto"/>
          </w:rPr>
          <w:t>System Restoration</w:t>
        </w:r>
      </w:ins>
      <w:del w:id="1443" w:author="Johnson (ESO), Antony" w:date="2023-03-02T17:56:00Z">
        <w:r w:rsidRPr="00A0057D" w:rsidDel="00B249D9">
          <w:rPr>
            <w:rFonts w:ascii="Arial" w:hAnsi="Arial"/>
            <w:color w:val="auto"/>
          </w:rPr>
          <w:delText>Black Start</w:delText>
        </w:r>
      </w:del>
      <w:r w:rsidRPr="00A0057D">
        <w:rPr>
          <w:rFonts w:ascii="Arial" w:hAnsi="Arial"/>
          <w:color w:val="auto"/>
        </w:rPr>
        <w:t xml:space="preserve">. </w:t>
      </w:r>
    </w:p>
    <w:p w14:paraId="0E3B8739" w14:textId="2A790874" w:rsidR="00C85A48" w:rsidRPr="00A0057D" w:rsidRDefault="003D5669" w:rsidP="00A0057D">
      <w:pPr>
        <w:autoSpaceDE w:val="0"/>
        <w:autoSpaceDN w:val="0"/>
        <w:adjustRightInd w:val="0"/>
        <w:spacing w:after="173"/>
        <w:ind w:left="709" w:hanging="709"/>
        <w:jc w:val="both"/>
        <w:rPr>
          <w:rFonts w:ascii="Arial" w:hAnsi="Arial"/>
          <w:color w:val="auto"/>
        </w:rPr>
      </w:pPr>
      <w:r>
        <w:rPr>
          <w:rFonts w:ascii="Arial" w:hAnsi="Arial" w:cs="Arial"/>
          <w:color w:val="auto"/>
        </w:rPr>
        <w:t>8</w:t>
      </w:r>
      <w:r w:rsidR="0077458A" w:rsidRPr="00A0057D">
        <w:rPr>
          <w:rFonts w:ascii="Arial" w:hAnsi="Arial"/>
          <w:color w:val="auto"/>
        </w:rPr>
        <w:t>.1.</w:t>
      </w:r>
      <w:r w:rsidR="00281976" w:rsidRPr="00A0057D">
        <w:rPr>
          <w:rFonts w:ascii="Arial" w:hAnsi="Arial"/>
          <w:color w:val="auto"/>
        </w:rPr>
        <w:t>3</w:t>
      </w:r>
      <w:r w:rsidR="00C85A48" w:rsidRPr="00A0057D">
        <w:rPr>
          <w:rFonts w:ascii="Arial" w:hAnsi="Arial"/>
          <w:color w:val="auto"/>
        </w:rPr>
        <w:t xml:space="preserve"> </w:t>
      </w:r>
      <w:r w:rsidR="0077458A" w:rsidRPr="00A0057D">
        <w:rPr>
          <w:rFonts w:ascii="Arial" w:hAnsi="Arial"/>
          <w:color w:val="auto"/>
        </w:rPr>
        <w:tab/>
      </w:r>
      <w:r w:rsidR="00C85A48" w:rsidRPr="00A0057D">
        <w:rPr>
          <w:rFonts w:ascii="Arial" w:hAnsi="Arial"/>
          <w:color w:val="auto"/>
        </w:rPr>
        <w:t xml:space="preserve">It is recognised that organisations carry out a range of </w:t>
      </w:r>
      <w:r w:rsidR="00C85A48" w:rsidRPr="006061D8">
        <w:rPr>
          <w:rFonts w:ascii="Arial" w:hAnsi="Arial" w:cs="Arial"/>
          <w:color w:val="auto"/>
        </w:rPr>
        <w:t>exercis</w:t>
      </w:r>
      <w:r w:rsidR="00601508">
        <w:rPr>
          <w:rFonts w:ascii="Arial" w:hAnsi="Arial" w:cs="Arial"/>
          <w:color w:val="auto"/>
        </w:rPr>
        <w:t>es</w:t>
      </w:r>
      <w:r w:rsidR="00C85A48" w:rsidRPr="006061D8">
        <w:rPr>
          <w:rFonts w:ascii="Arial" w:hAnsi="Arial" w:cs="Arial"/>
          <w:color w:val="auto"/>
        </w:rPr>
        <w:t xml:space="preserve"> / </w:t>
      </w:r>
      <w:r w:rsidR="00C85A48" w:rsidRPr="00A0057D">
        <w:rPr>
          <w:rFonts w:ascii="Arial" w:hAnsi="Arial"/>
          <w:color w:val="auto"/>
        </w:rPr>
        <w:t xml:space="preserve">testing activities for their own internal assurance. </w:t>
      </w:r>
      <w:ins w:id="1444" w:author="Antony Johnson" w:date="2022-11-19T18:50:00Z">
        <w:r w:rsidR="00117791">
          <w:rPr>
            <w:rFonts w:ascii="Arial" w:hAnsi="Arial"/>
            <w:color w:val="auto"/>
          </w:rPr>
          <w:t>Whilst regular exercises and testing already takes place under Grid Code OC</w:t>
        </w:r>
        <w:r w:rsidR="00F87BEF">
          <w:rPr>
            <w:rFonts w:ascii="Arial" w:hAnsi="Arial"/>
            <w:color w:val="auto"/>
          </w:rPr>
          <w:t xml:space="preserve">5.7 and </w:t>
        </w:r>
        <w:del w:id="1445" w:author="Johnson (ESO), Antony" w:date="2023-03-02T17:57:00Z">
          <w:r w:rsidR="00F87BEF" w:rsidDel="00B249D9">
            <w:rPr>
              <w:rFonts w:ascii="Arial" w:hAnsi="Arial"/>
              <w:color w:val="auto"/>
            </w:rPr>
            <w:delText>OC9.</w:delText>
          </w:r>
        </w:del>
      </w:ins>
      <w:ins w:id="1446" w:author="Antony Johnson" w:date="2022-11-19T18:52:00Z">
        <w:del w:id="1447" w:author="Johnson (ESO), Antony" w:date="2023-03-02T17:57:00Z">
          <w:r w:rsidR="000749FA" w:rsidDel="00B249D9">
            <w:rPr>
              <w:rFonts w:ascii="Arial" w:hAnsi="Arial"/>
              <w:color w:val="auto"/>
            </w:rPr>
            <w:delText>4.7.12</w:delText>
          </w:r>
        </w:del>
      </w:ins>
      <w:ins w:id="1448" w:author="Antony Johnson" w:date="2022-11-19T18:53:00Z">
        <w:del w:id="1449" w:author="Johnson (ESO), Antony" w:date="2023-03-02T17:57:00Z">
          <w:r w:rsidR="00BE793E" w:rsidDel="00B249D9">
            <w:rPr>
              <w:rFonts w:ascii="Arial" w:hAnsi="Arial"/>
              <w:color w:val="auto"/>
            </w:rPr>
            <w:delText xml:space="preserve">(b)(xii) and </w:delText>
          </w:r>
          <w:r w:rsidR="0061766D" w:rsidDel="00B249D9">
            <w:rPr>
              <w:rFonts w:ascii="Arial" w:hAnsi="Arial"/>
              <w:color w:val="auto"/>
            </w:rPr>
            <w:delText xml:space="preserve">OC9.4.7.12(c)(xii) </w:delText>
          </w:r>
        </w:del>
      </w:ins>
      <w:ins w:id="1450" w:author="Johnson (ESO), Antony" w:date="2023-03-02T17:58:00Z">
        <w:r w:rsidR="006A1A08" w:rsidRPr="00AC5C31">
          <w:t>OC9.4</w:t>
        </w:r>
        <w:r w:rsidR="006A1A08">
          <w:t xml:space="preserve">.7.6.2 </w:t>
        </w:r>
      </w:ins>
      <w:ins w:id="1451" w:author="Antony Johnson" w:date="2022-11-19T18:56:00Z">
        <w:r w:rsidR="008D5FE3">
          <w:rPr>
            <w:rFonts w:ascii="Arial" w:hAnsi="Arial"/>
            <w:color w:val="auto"/>
          </w:rPr>
          <w:t xml:space="preserve">these </w:t>
        </w:r>
      </w:ins>
      <w:ins w:id="1452" w:author="Antony Johnson" w:date="2022-11-20T09:42:00Z">
        <w:r w:rsidR="00584B0E">
          <w:rPr>
            <w:rFonts w:ascii="Arial" w:hAnsi="Arial"/>
            <w:color w:val="auto"/>
          </w:rPr>
          <w:t xml:space="preserve">have been </w:t>
        </w:r>
      </w:ins>
      <w:ins w:id="1453" w:author="Antony Johnson" w:date="2022-11-19T18:56:00Z">
        <w:r w:rsidR="008D5FE3">
          <w:rPr>
            <w:rFonts w:ascii="Arial" w:hAnsi="Arial"/>
            <w:color w:val="auto"/>
          </w:rPr>
          <w:t xml:space="preserve">reinforced through the additional </w:t>
        </w:r>
        <w:r w:rsidR="00F647AC">
          <w:rPr>
            <w:rFonts w:ascii="Arial" w:hAnsi="Arial"/>
            <w:color w:val="auto"/>
          </w:rPr>
          <w:t>testing and assura</w:t>
        </w:r>
      </w:ins>
      <w:ins w:id="1454" w:author="Antony Johnson" w:date="2022-11-19T18:57:00Z">
        <w:r w:rsidR="00F647AC">
          <w:rPr>
            <w:rFonts w:ascii="Arial" w:hAnsi="Arial"/>
            <w:color w:val="auto"/>
          </w:rPr>
          <w:t xml:space="preserve">nce activities being introduced </w:t>
        </w:r>
        <w:del w:id="1455" w:author="Halford(ESO), David" w:date="2022-12-28T12:08:00Z">
          <w:r w:rsidR="00F647AC" w:rsidDel="0053248A">
            <w:rPr>
              <w:rFonts w:ascii="Arial" w:hAnsi="Arial"/>
              <w:color w:val="auto"/>
            </w:rPr>
            <w:delText>through</w:delText>
          </w:r>
        </w:del>
      </w:ins>
      <w:ins w:id="1456" w:author="Halford(ESO), David" w:date="2022-12-28T12:08:00Z">
        <w:r w:rsidR="0053248A">
          <w:rPr>
            <w:rFonts w:ascii="Arial" w:hAnsi="Arial"/>
            <w:color w:val="auto"/>
          </w:rPr>
          <w:t>to demonstrate compliance with</w:t>
        </w:r>
      </w:ins>
      <w:ins w:id="1457" w:author="Antony Johnson" w:date="2022-11-19T18:57:00Z">
        <w:r w:rsidR="00F647AC">
          <w:rPr>
            <w:rFonts w:ascii="Arial" w:hAnsi="Arial"/>
            <w:color w:val="auto"/>
          </w:rPr>
          <w:t xml:space="preserve"> the Electricity System Restoration Standard </w:t>
        </w:r>
        <w:r w:rsidR="00A3030B">
          <w:rPr>
            <w:rFonts w:ascii="Arial" w:hAnsi="Arial"/>
            <w:color w:val="auto"/>
          </w:rPr>
          <w:t>though updates to Grid Code OC9, OC5.7.4, OC5.7.5</w:t>
        </w:r>
      </w:ins>
      <w:ins w:id="1458" w:author="Antony Johnson" w:date="2022-11-19T18:58:00Z">
        <w:r w:rsidR="00A3030B">
          <w:rPr>
            <w:rFonts w:ascii="Arial" w:hAnsi="Arial"/>
            <w:color w:val="auto"/>
          </w:rPr>
          <w:t xml:space="preserve">, </w:t>
        </w:r>
        <w:r w:rsidR="00D23FB4">
          <w:rPr>
            <w:rFonts w:ascii="Arial" w:hAnsi="Arial"/>
            <w:color w:val="auto"/>
          </w:rPr>
          <w:t>CC/ECC7.10 and CC/ECC.7.11</w:t>
        </w:r>
      </w:ins>
      <w:ins w:id="1459" w:author="Johnson (ESO), Antony" w:date="2023-03-02T17:58:00Z">
        <w:r w:rsidR="006A1A08">
          <w:rPr>
            <w:rFonts w:ascii="Arial" w:hAnsi="Arial"/>
            <w:color w:val="auto"/>
          </w:rPr>
          <w:t>.</w:t>
        </w:r>
      </w:ins>
      <w:ins w:id="1460" w:author="Antony Johnson" w:date="2022-11-19T18:57:00Z">
        <w:r w:rsidR="00A3030B">
          <w:rPr>
            <w:rFonts w:ascii="Arial" w:hAnsi="Arial"/>
            <w:color w:val="auto"/>
          </w:rPr>
          <w:t xml:space="preserve"> </w:t>
        </w:r>
      </w:ins>
      <w:r w:rsidR="000666C4">
        <w:rPr>
          <w:rFonts w:ascii="Arial" w:hAnsi="Arial" w:cs="Arial"/>
          <w:color w:val="auto"/>
        </w:rPr>
        <w:t xml:space="preserve"> </w:t>
      </w:r>
      <w:del w:id="1461" w:author="Antony Johnson" w:date="2022-11-19T18:49:00Z">
        <w:r w:rsidR="00FD2D4E" w:rsidRPr="006061D8" w:rsidDel="00117791">
          <w:rPr>
            <w:rFonts w:ascii="Arial" w:hAnsi="Arial" w:cs="Arial"/>
            <w:color w:val="auto"/>
          </w:rPr>
          <w:delText>NG</w:delText>
        </w:r>
        <w:r w:rsidR="0077458A" w:rsidRPr="006061D8" w:rsidDel="00117791">
          <w:rPr>
            <w:rFonts w:ascii="Arial" w:hAnsi="Arial" w:cs="Arial"/>
            <w:color w:val="auto"/>
          </w:rPr>
          <w:delText>ESO</w:delText>
        </w:r>
        <w:r w:rsidR="0077458A" w:rsidRPr="00A0057D" w:rsidDel="00117791">
          <w:rPr>
            <w:rFonts w:ascii="Arial" w:hAnsi="Arial"/>
            <w:color w:val="auto"/>
          </w:rPr>
          <w:delText xml:space="preserve"> however needs to engage and work with </w:delText>
        </w:r>
        <w:r w:rsidR="000666C4" w:rsidDel="00117791">
          <w:rPr>
            <w:rFonts w:ascii="Arial" w:hAnsi="Arial" w:cs="Arial"/>
            <w:color w:val="auto"/>
          </w:rPr>
          <w:delText>e</w:delText>
        </w:r>
        <w:r w:rsidR="000666C4" w:rsidRPr="006061D8" w:rsidDel="00117791">
          <w:rPr>
            <w:rFonts w:ascii="Arial" w:hAnsi="Arial" w:cs="Arial"/>
            <w:color w:val="auto"/>
          </w:rPr>
          <w:delText xml:space="preserve">xternal </w:delText>
        </w:r>
        <w:r w:rsidR="000666C4" w:rsidDel="00117791">
          <w:rPr>
            <w:rFonts w:ascii="Arial" w:hAnsi="Arial" w:cs="Arial"/>
            <w:color w:val="auto"/>
          </w:rPr>
          <w:delText>s</w:delText>
        </w:r>
        <w:r w:rsidR="000666C4" w:rsidRPr="006061D8" w:rsidDel="00117791">
          <w:rPr>
            <w:rFonts w:ascii="Arial" w:hAnsi="Arial" w:cs="Arial"/>
            <w:color w:val="auto"/>
          </w:rPr>
          <w:delText>takeholders</w:delText>
        </w:r>
        <w:r w:rsidR="000666C4" w:rsidRPr="00A0057D" w:rsidDel="00117791">
          <w:rPr>
            <w:rFonts w:ascii="Arial" w:hAnsi="Arial"/>
            <w:color w:val="auto"/>
          </w:rPr>
          <w:delText xml:space="preserve"> </w:delText>
        </w:r>
        <w:r w:rsidR="0077458A" w:rsidRPr="00A0057D" w:rsidDel="00117791">
          <w:rPr>
            <w:rFonts w:ascii="Arial" w:hAnsi="Arial"/>
            <w:color w:val="auto"/>
          </w:rPr>
          <w:delText xml:space="preserve">through an assurance framework </w:delText>
        </w:r>
        <w:r w:rsidR="00C85A48" w:rsidRPr="00A0057D" w:rsidDel="00117791">
          <w:rPr>
            <w:rFonts w:ascii="Arial" w:hAnsi="Arial"/>
            <w:color w:val="auto"/>
          </w:rPr>
          <w:delText xml:space="preserve">to ensure that </w:delText>
        </w:r>
        <w:r w:rsidR="0077458A" w:rsidRPr="00A0057D" w:rsidDel="00117791">
          <w:rPr>
            <w:rFonts w:ascii="Arial" w:hAnsi="Arial"/>
            <w:color w:val="auto"/>
          </w:rPr>
          <w:delText xml:space="preserve">System </w:delText>
        </w:r>
        <w:r w:rsidR="00C85A48" w:rsidRPr="00A0057D" w:rsidDel="00117791">
          <w:rPr>
            <w:rFonts w:ascii="Arial" w:hAnsi="Arial"/>
            <w:color w:val="auto"/>
          </w:rPr>
          <w:delText xml:space="preserve">restoration is achieved in </w:delText>
        </w:r>
        <w:r w:rsidR="00C85A48" w:rsidRPr="00A0057D" w:rsidDel="00117791">
          <w:rPr>
            <w:rFonts w:ascii="Arial" w:hAnsi="Arial"/>
            <w:color w:val="auto"/>
          </w:rPr>
          <w:lastRenderedPageBreak/>
          <w:delText xml:space="preserve">the most efficient manner. </w:delText>
        </w:r>
        <w:r w:rsidR="00C57411" w:rsidRPr="00A0057D" w:rsidDel="00117791">
          <w:rPr>
            <w:rFonts w:ascii="Arial" w:hAnsi="Arial"/>
            <w:color w:val="auto"/>
          </w:rPr>
          <w:delText xml:space="preserve"> </w:delText>
        </w:r>
      </w:del>
      <w:r w:rsidR="00C57411" w:rsidRPr="00A0057D">
        <w:rPr>
          <w:rFonts w:ascii="Arial" w:hAnsi="Arial"/>
          <w:color w:val="auto"/>
        </w:rPr>
        <w:t>A diagram showing this assurance framework is shown below.</w:t>
      </w:r>
    </w:p>
    <w:p w14:paraId="73A73B21" w14:textId="1DEF4A1D" w:rsidR="00C57411" w:rsidRPr="00AB01C0" w:rsidRDefault="00C57411" w:rsidP="00C57411">
      <w:pPr>
        <w:pStyle w:val="ListParagraph"/>
        <w:rPr>
          <w:rFonts w:ascii="Arial" w:hAnsi="Arial" w:cs="Arial"/>
          <w:color w:val="000000"/>
        </w:rPr>
      </w:pPr>
    </w:p>
    <w:p w14:paraId="7FFB0F93" w14:textId="0F34ADA0" w:rsidR="00C57411" w:rsidRPr="00AB01C0" w:rsidRDefault="00C57411" w:rsidP="00C57411">
      <w:pPr>
        <w:pStyle w:val="ListParagraph"/>
        <w:ind w:firstLine="840"/>
        <w:rPr>
          <w:rFonts w:ascii="Arial" w:hAnsi="Arial" w:cs="Arial"/>
          <w:color w:val="000000"/>
        </w:rPr>
      </w:pPr>
      <w:r w:rsidRPr="00A8317D">
        <w:rPr>
          <w:noProof/>
          <w:lang w:eastAsia="en-GB"/>
        </w:rPr>
        <w:drawing>
          <wp:inline distT="0" distB="0" distL="0" distR="0" wp14:anchorId="72F59762" wp14:editId="0BD74391">
            <wp:extent cx="3195888" cy="23812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25801" t="34778" r="41507" b="21893"/>
                    <a:stretch/>
                  </pic:blipFill>
                  <pic:spPr bwMode="auto">
                    <a:xfrm>
                      <a:off x="0" y="0"/>
                      <a:ext cx="3221116" cy="2400048"/>
                    </a:xfrm>
                    <a:prstGeom prst="rect">
                      <a:avLst/>
                    </a:prstGeom>
                    <a:ln>
                      <a:noFill/>
                    </a:ln>
                    <a:extLst>
                      <a:ext uri="{53640926-AAD7-44D8-BBD7-CCE9431645EC}">
                        <a14:shadowObscured xmlns:a14="http://schemas.microsoft.com/office/drawing/2010/main"/>
                      </a:ext>
                    </a:extLst>
                  </pic:spPr>
                </pic:pic>
              </a:graphicData>
            </a:graphic>
          </wp:inline>
        </w:drawing>
      </w:r>
    </w:p>
    <w:p w14:paraId="6850C48C" w14:textId="2E05D678" w:rsidR="00C57411" w:rsidRPr="00AB01C0" w:rsidRDefault="00C57411" w:rsidP="00577221">
      <w:pPr>
        <w:numPr>
          <w:ilvl w:val="1"/>
          <w:numId w:val="24"/>
        </w:numPr>
        <w:autoSpaceDE w:val="0"/>
        <w:autoSpaceDN w:val="0"/>
        <w:adjustRightInd w:val="0"/>
        <w:spacing w:after="0"/>
        <w:jc w:val="center"/>
        <w:rPr>
          <w:rFonts w:ascii="Arial" w:hAnsi="Arial" w:cs="Arial"/>
          <w:color w:val="000000"/>
        </w:rPr>
      </w:pPr>
      <w:r w:rsidRPr="00AB01C0">
        <w:rPr>
          <w:rFonts w:ascii="Arial" w:hAnsi="Arial" w:cs="Arial"/>
          <w:color w:val="000000"/>
        </w:rPr>
        <w:t>Figure 1.0</w:t>
      </w:r>
    </w:p>
    <w:p w14:paraId="37B3F669" w14:textId="77777777" w:rsidR="0077458A" w:rsidRPr="00AB01C0" w:rsidRDefault="0077458A" w:rsidP="0077458A">
      <w:pPr>
        <w:pStyle w:val="ListParagraph"/>
        <w:rPr>
          <w:rFonts w:ascii="Arial" w:hAnsi="Arial" w:cs="Arial"/>
          <w:color w:val="000000"/>
        </w:rPr>
      </w:pPr>
    </w:p>
    <w:p w14:paraId="6E4738B7" w14:textId="7A5E414F" w:rsidR="0077458A" w:rsidRPr="00A0057D" w:rsidRDefault="003D5669" w:rsidP="00A0057D">
      <w:pPr>
        <w:autoSpaceDE w:val="0"/>
        <w:autoSpaceDN w:val="0"/>
        <w:adjustRightInd w:val="0"/>
        <w:spacing w:after="0"/>
        <w:ind w:left="142"/>
        <w:rPr>
          <w:rFonts w:ascii="Arial" w:hAnsi="Arial"/>
          <w:color w:val="auto"/>
        </w:rPr>
      </w:pPr>
      <w:r>
        <w:rPr>
          <w:rFonts w:ascii="Arial" w:hAnsi="Arial" w:cs="Arial"/>
          <w:color w:val="auto"/>
        </w:rPr>
        <w:t>8</w:t>
      </w:r>
      <w:r w:rsidR="0077458A" w:rsidRPr="00A0057D">
        <w:rPr>
          <w:rFonts w:ascii="Arial" w:hAnsi="Arial"/>
          <w:color w:val="auto"/>
        </w:rPr>
        <w:t>.1.</w:t>
      </w:r>
      <w:r w:rsidR="00281976" w:rsidRPr="00A0057D">
        <w:rPr>
          <w:rFonts w:ascii="Arial" w:hAnsi="Arial"/>
          <w:color w:val="auto"/>
        </w:rPr>
        <w:t>4</w:t>
      </w:r>
      <w:r w:rsidR="00C85A48" w:rsidRPr="00A0057D">
        <w:rPr>
          <w:rFonts w:ascii="Arial" w:hAnsi="Arial"/>
          <w:color w:val="auto"/>
        </w:rPr>
        <w:t xml:space="preserve"> </w:t>
      </w:r>
      <w:r w:rsidR="0077458A" w:rsidRPr="00A0057D">
        <w:rPr>
          <w:rFonts w:ascii="Arial" w:hAnsi="Arial"/>
          <w:color w:val="auto"/>
        </w:rPr>
        <w:t>In order to achieve this objective</w:t>
      </w:r>
      <w:r w:rsidR="00C85A48" w:rsidRPr="00A0057D">
        <w:rPr>
          <w:rFonts w:ascii="Arial" w:hAnsi="Arial"/>
          <w:color w:val="auto"/>
        </w:rPr>
        <w:t xml:space="preserve">, </w:t>
      </w:r>
      <w:del w:id="1462" w:author="Halford(ESO), David" w:date="2022-12-28T12:09:00Z">
        <w:r w:rsidR="00167EDC" w:rsidRPr="006061D8" w:rsidDel="0046383F">
          <w:rPr>
            <w:rFonts w:ascii="Arial" w:hAnsi="Arial" w:cs="Arial"/>
            <w:color w:val="auto"/>
          </w:rPr>
          <w:delText xml:space="preserve"> </w:delText>
        </w:r>
      </w:del>
      <w:r w:rsidR="00167EDC" w:rsidRPr="008A1B06">
        <w:rPr>
          <w:rFonts w:ascii="Arial" w:hAnsi="Arial" w:cs="Arial"/>
          <w:color w:val="auto"/>
          <w:highlight w:val="green"/>
        </w:rPr>
        <w:t>NGESO</w:t>
      </w:r>
      <w:r w:rsidR="00C85A48" w:rsidRPr="00A0057D">
        <w:rPr>
          <w:rFonts w:ascii="Arial" w:hAnsi="Arial"/>
          <w:color w:val="auto"/>
        </w:rPr>
        <w:t xml:space="preserve"> has undertaken the </w:t>
      </w:r>
      <w:r w:rsidR="006061D8" w:rsidRPr="006061D8">
        <w:rPr>
          <w:rFonts w:ascii="Arial" w:hAnsi="Arial" w:cs="Arial"/>
          <w:color w:val="auto"/>
        </w:rPr>
        <w:tab/>
      </w:r>
      <w:r w:rsidR="00C85A48" w:rsidRPr="00A0057D">
        <w:rPr>
          <w:rFonts w:ascii="Arial" w:hAnsi="Arial"/>
          <w:color w:val="auto"/>
        </w:rPr>
        <w:t xml:space="preserve">following activities: </w:t>
      </w:r>
    </w:p>
    <w:p w14:paraId="1A28E7F9" w14:textId="77777777" w:rsidR="0077458A" w:rsidRPr="00A0057D" w:rsidRDefault="0077458A" w:rsidP="00A0057D">
      <w:pPr>
        <w:autoSpaceDE w:val="0"/>
        <w:autoSpaceDN w:val="0"/>
        <w:adjustRightInd w:val="0"/>
        <w:spacing w:after="0"/>
        <w:rPr>
          <w:rFonts w:ascii="Arial" w:hAnsi="Arial"/>
          <w:color w:val="auto"/>
        </w:rPr>
      </w:pPr>
    </w:p>
    <w:p w14:paraId="1CBF4EE1" w14:textId="6AF83AC1" w:rsidR="00C85A48" w:rsidRPr="00A0057D" w:rsidRDefault="0077458A" w:rsidP="00A0057D">
      <w:pPr>
        <w:pStyle w:val="ListParagraph"/>
        <w:numPr>
          <w:ilvl w:val="0"/>
          <w:numId w:val="32"/>
        </w:numPr>
        <w:tabs>
          <w:tab w:val="left" w:pos="1134"/>
        </w:tabs>
        <w:autoSpaceDE w:val="0"/>
        <w:autoSpaceDN w:val="0"/>
        <w:adjustRightInd w:val="0"/>
        <w:spacing w:after="173"/>
        <w:ind w:left="1276" w:hanging="567"/>
        <w:rPr>
          <w:rFonts w:ascii="Arial" w:hAnsi="Arial"/>
          <w:color w:val="auto"/>
        </w:rPr>
      </w:pPr>
      <w:r w:rsidRPr="00A0057D">
        <w:rPr>
          <w:rFonts w:ascii="Arial" w:hAnsi="Arial"/>
          <w:color w:val="auto"/>
        </w:rPr>
        <w:tab/>
      </w:r>
      <w:r w:rsidR="00C85A48" w:rsidRPr="00A0057D">
        <w:rPr>
          <w:rFonts w:ascii="Arial" w:hAnsi="Arial"/>
          <w:color w:val="auto"/>
        </w:rPr>
        <w:t xml:space="preserve">Identified and mapped the high-level interactions that are likely to take place between organisations during </w:t>
      </w:r>
      <w:del w:id="1463" w:author="Halford(ESO), David" w:date="2022-12-28T12:09:00Z">
        <w:r w:rsidR="00C85A48" w:rsidRPr="00A0057D" w:rsidDel="0046383F">
          <w:rPr>
            <w:rFonts w:ascii="Arial" w:hAnsi="Arial"/>
            <w:color w:val="auto"/>
          </w:rPr>
          <w:delText xml:space="preserve">a </w:delText>
        </w:r>
      </w:del>
      <w:ins w:id="1464" w:author="Antony Johnson" w:date="2022-11-19T18:58:00Z">
        <w:r w:rsidR="00D23FB4">
          <w:rPr>
            <w:rFonts w:ascii="Arial" w:hAnsi="Arial"/>
            <w:color w:val="auto"/>
          </w:rPr>
          <w:t>System Restoration</w:t>
        </w:r>
      </w:ins>
      <w:del w:id="1465" w:author="Antony Johnson" w:date="2022-11-19T18:58:00Z">
        <w:r w:rsidR="00C85A48" w:rsidRPr="00A0057D" w:rsidDel="00D23FB4">
          <w:rPr>
            <w:rFonts w:ascii="Arial" w:hAnsi="Arial"/>
            <w:color w:val="auto"/>
          </w:rPr>
          <w:delText>Black Start</w:delText>
        </w:r>
      </w:del>
      <w:r w:rsidR="000666C4">
        <w:rPr>
          <w:rFonts w:ascii="Arial" w:hAnsi="Arial" w:cs="Arial"/>
          <w:color w:val="auto"/>
        </w:rPr>
        <w:t>;</w:t>
      </w:r>
    </w:p>
    <w:p w14:paraId="7241D7EA" w14:textId="1070309A" w:rsidR="00C85A48" w:rsidRPr="00A0057D" w:rsidRDefault="0077458A" w:rsidP="00A0057D">
      <w:pPr>
        <w:pStyle w:val="ListParagraph"/>
        <w:numPr>
          <w:ilvl w:val="0"/>
          <w:numId w:val="32"/>
        </w:numPr>
        <w:tabs>
          <w:tab w:val="left" w:pos="1134"/>
        </w:tabs>
        <w:autoSpaceDE w:val="0"/>
        <w:autoSpaceDN w:val="0"/>
        <w:adjustRightInd w:val="0"/>
        <w:spacing w:after="173"/>
        <w:ind w:left="1276" w:hanging="567"/>
        <w:rPr>
          <w:rFonts w:ascii="Arial" w:hAnsi="Arial"/>
          <w:color w:val="auto"/>
        </w:rPr>
      </w:pPr>
      <w:r w:rsidRPr="00A0057D">
        <w:rPr>
          <w:rFonts w:ascii="Arial" w:hAnsi="Arial"/>
          <w:color w:val="auto"/>
        </w:rPr>
        <w:tab/>
      </w:r>
      <w:r w:rsidR="00C85A48" w:rsidRPr="00A0057D">
        <w:rPr>
          <w:rFonts w:ascii="Arial" w:hAnsi="Arial"/>
          <w:color w:val="auto"/>
        </w:rPr>
        <w:t>Reviewed current exercising practices across the sector through an industry-wide survey</w:t>
      </w:r>
      <w:ins w:id="1466" w:author="Antony Johnson" w:date="2022-11-19T18:58:00Z">
        <w:r w:rsidR="00D23FB4">
          <w:rPr>
            <w:rFonts w:ascii="Arial" w:hAnsi="Arial"/>
            <w:color w:val="auto"/>
          </w:rPr>
          <w:t xml:space="preserve"> and </w:t>
        </w:r>
        <w:r w:rsidR="00243F3D">
          <w:rPr>
            <w:rFonts w:ascii="Arial" w:hAnsi="Arial"/>
            <w:color w:val="auto"/>
          </w:rPr>
          <w:t>improv</w:t>
        </w:r>
      </w:ins>
      <w:ins w:id="1467" w:author="Halford(ESO), David" w:date="2022-12-28T12:09:00Z">
        <w:r w:rsidR="0046383F">
          <w:rPr>
            <w:rFonts w:ascii="Arial" w:hAnsi="Arial"/>
            <w:color w:val="auto"/>
          </w:rPr>
          <w:t>e</w:t>
        </w:r>
      </w:ins>
      <w:ins w:id="1468" w:author="Antony Johnson" w:date="2022-11-20T09:43:00Z">
        <w:r w:rsidR="00856E39">
          <w:rPr>
            <w:rFonts w:ascii="Arial" w:hAnsi="Arial"/>
            <w:color w:val="auto"/>
          </w:rPr>
          <w:t>ments</w:t>
        </w:r>
      </w:ins>
      <w:ins w:id="1469" w:author="Antony Johnson" w:date="2022-11-19T18:58:00Z">
        <w:r w:rsidR="00243F3D">
          <w:rPr>
            <w:rFonts w:ascii="Arial" w:hAnsi="Arial"/>
            <w:color w:val="auto"/>
          </w:rPr>
          <w:t xml:space="preserve"> on current </w:t>
        </w:r>
        <w:proofErr w:type="gramStart"/>
        <w:r w:rsidR="00243F3D">
          <w:rPr>
            <w:rFonts w:ascii="Arial" w:hAnsi="Arial"/>
            <w:color w:val="auto"/>
          </w:rPr>
          <w:t>practices</w:t>
        </w:r>
      </w:ins>
      <w:r w:rsidR="000666C4">
        <w:rPr>
          <w:rFonts w:ascii="Arial" w:hAnsi="Arial" w:cs="Arial"/>
          <w:color w:val="auto"/>
        </w:rPr>
        <w:t>;</w:t>
      </w:r>
      <w:proofErr w:type="gramEnd"/>
    </w:p>
    <w:p w14:paraId="63052577" w14:textId="39F6C933" w:rsidR="00C85A48" w:rsidRPr="00A0057D" w:rsidRDefault="0077458A" w:rsidP="00A0057D">
      <w:pPr>
        <w:pStyle w:val="ListParagraph"/>
        <w:numPr>
          <w:ilvl w:val="0"/>
          <w:numId w:val="32"/>
        </w:numPr>
        <w:tabs>
          <w:tab w:val="left" w:pos="1134"/>
        </w:tabs>
        <w:autoSpaceDE w:val="0"/>
        <w:autoSpaceDN w:val="0"/>
        <w:adjustRightInd w:val="0"/>
        <w:spacing w:after="173"/>
        <w:ind w:left="1276" w:hanging="567"/>
        <w:rPr>
          <w:rFonts w:ascii="Arial" w:hAnsi="Arial"/>
          <w:color w:val="auto"/>
        </w:rPr>
      </w:pPr>
      <w:r w:rsidRPr="00A0057D">
        <w:rPr>
          <w:rFonts w:ascii="Arial" w:hAnsi="Arial"/>
          <w:color w:val="auto"/>
        </w:rPr>
        <w:tab/>
      </w:r>
      <w:r w:rsidR="00C85A48" w:rsidRPr="00A0057D">
        <w:rPr>
          <w:rFonts w:ascii="Arial" w:hAnsi="Arial"/>
          <w:color w:val="auto"/>
        </w:rPr>
        <w:t>Analysed survey response and assessed the gaps in current</w:t>
      </w:r>
      <w:r w:rsidR="002B5088" w:rsidRPr="00A0057D">
        <w:rPr>
          <w:rFonts w:ascii="Arial" w:hAnsi="Arial"/>
          <w:color w:val="auto"/>
        </w:rPr>
        <w:t xml:space="preserve"> </w:t>
      </w:r>
      <w:r w:rsidR="00C85A48" w:rsidRPr="00A0057D">
        <w:rPr>
          <w:rFonts w:ascii="Arial" w:hAnsi="Arial"/>
          <w:color w:val="auto"/>
        </w:rPr>
        <w:t xml:space="preserve">exercising practices; </w:t>
      </w:r>
      <w:r w:rsidR="000666C4">
        <w:rPr>
          <w:rFonts w:ascii="Arial" w:hAnsi="Arial" w:cs="Arial"/>
          <w:color w:val="auto"/>
        </w:rPr>
        <w:t>and</w:t>
      </w:r>
    </w:p>
    <w:p w14:paraId="69F1E5AE" w14:textId="77777777" w:rsidR="00753EB5" w:rsidRDefault="0077458A" w:rsidP="00A0057D">
      <w:pPr>
        <w:pStyle w:val="ListParagraph"/>
        <w:numPr>
          <w:ilvl w:val="0"/>
          <w:numId w:val="32"/>
        </w:numPr>
        <w:tabs>
          <w:tab w:val="left" w:pos="1134"/>
        </w:tabs>
        <w:autoSpaceDE w:val="0"/>
        <w:autoSpaceDN w:val="0"/>
        <w:adjustRightInd w:val="0"/>
        <w:spacing w:after="173"/>
        <w:ind w:left="1276" w:hanging="567"/>
        <w:rPr>
          <w:ins w:id="1470" w:author="Antony Johnson" w:date="2022-11-19T18:59:00Z"/>
          <w:rFonts w:ascii="Arial" w:hAnsi="Arial"/>
          <w:color w:val="auto"/>
        </w:rPr>
      </w:pPr>
      <w:r w:rsidRPr="00A0057D">
        <w:rPr>
          <w:rFonts w:ascii="Arial" w:hAnsi="Arial"/>
          <w:color w:val="auto"/>
        </w:rPr>
        <w:tab/>
      </w:r>
      <w:r w:rsidR="00C85A48" w:rsidRPr="00A0057D">
        <w:rPr>
          <w:rFonts w:ascii="Arial" w:hAnsi="Arial"/>
          <w:color w:val="auto"/>
        </w:rPr>
        <w:t xml:space="preserve">Proposed a framework to align and standardise </w:t>
      </w:r>
      <w:del w:id="1471" w:author="Antony Johnson" w:date="2022-11-19T18:59:00Z">
        <w:r w:rsidR="00C85A48" w:rsidRPr="00A0057D" w:rsidDel="00243F3D">
          <w:rPr>
            <w:rFonts w:ascii="Arial" w:hAnsi="Arial"/>
            <w:color w:val="auto"/>
          </w:rPr>
          <w:delText>Black Start</w:delText>
        </w:r>
      </w:del>
      <w:r w:rsidR="00C85A48" w:rsidRPr="00A0057D">
        <w:rPr>
          <w:rFonts w:ascii="Arial" w:hAnsi="Arial"/>
          <w:color w:val="auto"/>
        </w:rPr>
        <w:t xml:space="preserve"> </w:t>
      </w:r>
      <w:ins w:id="1472" w:author="Antony Johnson" w:date="2022-11-19T18:59:00Z">
        <w:r w:rsidR="00753EB5">
          <w:rPr>
            <w:rFonts w:ascii="Arial" w:hAnsi="Arial"/>
            <w:color w:val="auto"/>
          </w:rPr>
          <w:t xml:space="preserve">System Restoration </w:t>
        </w:r>
      </w:ins>
      <w:r w:rsidR="00C85A48" w:rsidRPr="00A0057D">
        <w:rPr>
          <w:rFonts w:ascii="Arial" w:hAnsi="Arial"/>
          <w:color w:val="auto"/>
        </w:rPr>
        <w:t>exercising and testing across the sector.</w:t>
      </w:r>
    </w:p>
    <w:p w14:paraId="577B3101" w14:textId="2C3B71D7" w:rsidR="00C85A48" w:rsidRPr="00A0057D" w:rsidRDefault="00753EB5" w:rsidP="006A1A08">
      <w:pPr>
        <w:pStyle w:val="ListParagraph"/>
        <w:numPr>
          <w:ilvl w:val="0"/>
          <w:numId w:val="32"/>
        </w:numPr>
        <w:tabs>
          <w:tab w:val="left" w:pos="1276"/>
        </w:tabs>
        <w:autoSpaceDE w:val="0"/>
        <w:autoSpaceDN w:val="0"/>
        <w:adjustRightInd w:val="0"/>
        <w:spacing w:after="173"/>
        <w:ind w:left="1276" w:hanging="567"/>
        <w:rPr>
          <w:rFonts w:ascii="Arial" w:hAnsi="Arial"/>
          <w:color w:val="auto"/>
        </w:rPr>
      </w:pPr>
      <w:ins w:id="1473" w:author="Antony Johnson" w:date="2022-11-19T18:59:00Z">
        <w:r>
          <w:rPr>
            <w:rFonts w:ascii="Arial" w:hAnsi="Arial"/>
            <w:color w:val="auto"/>
          </w:rPr>
          <w:t>Upd</w:t>
        </w:r>
      </w:ins>
      <w:ins w:id="1474" w:author="Antony Johnson" w:date="2022-11-19T19:00:00Z">
        <w:r>
          <w:rPr>
            <w:rFonts w:ascii="Arial" w:hAnsi="Arial"/>
            <w:color w:val="auto"/>
          </w:rPr>
          <w:t>ates to the industry codes</w:t>
        </w:r>
      </w:ins>
      <w:ins w:id="1475" w:author="Johnson (ESO), Antony" w:date="2023-03-02T17:58:00Z">
        <w:r w:rsidR="006A1A08">
          <w:rPr>
            <w:rFonts w:ascii="Arial" w:hAnsi="Arial"/>
            <w:color w:val="auto"/>
          </w:rPr>
          <w:t xml:space="preserve"> </w:t>
        </w:r>
      </w:ins>
      <w:ins w:id="1476" w:author="Antony Johnson" w:date="2022-11-19T19:00:00Z">
        <w:del w:id="1477" w:author="Halford(ESO), David" w:date="2022-12-28T12:09:00Z">
          <w:r w:rsidDel="0046383F">
            <w:rPr>
              <w:rFonts w:ascii="Arial" w:hAnsi="Arial"/>
              <w:color w:val="auto"/>
            </w:rPr>
            <w:delText xml:space="preserve"> through</w:delText>
          </w:r>
        </w:del>
      </w:ins>
      <w:ins w:id="1478" w:author="Halford(ESO), David" w:date="2022-12-28T12:09:00Z">
        <w:r w:rsidR="0046383F">
          <w:rPr>
            <w:rFonts w:ascii="Arial" w:hAnsi="Arial"/>
            <w:color w:val="auto"/>
          </w:rPr>
          <w:t>following the introduction of</w:t>
        </w:r>
      </w:ins>
      <w:ins w:id="1479" w:author="Antony Johnson" w:date="2022-11-19T19:00:00Z">
        <w:r>
          <w:rPr>
            <w:rFonts w:ascii="Arial" w:hAnsi="Arial"/>
            <w:color w:val="auto"/>
          </w:rPr>
          <w:t xml:space="preserve"> the Electricity System Restoration Standard </w:t>
        </w:r>
        <w:r w:rsidR="003C2DD9">
          <w:rPr>
            <w:rFonts w:ascii="Arial" w:hAnsi="Arial"/>
            <w:color w:val="auto"/>
          </w:rPr>
          <w:t>work.</w:t>
        </w:r>
      </w:ins>
      <w:r w:rsidR="00C85A48" w:rsidRPr="00A0057D">
        <w:rPr>
          <w:rFonts w:ascii="Arial" w:hAnsi="Arial"/>
          <w:color w:val="auto"/>
        </w:rPr>
        <w:t xml:space="preserve"> </w:t>
      </w:r>
    </w:p>
    <w:p w14:paraId="15D11808" w14:textId="327DE63A" w:rsidR="00BA6B39" w:rsidRPr="00A0057D" w:rsidRDefault="003D5669" w:rsidP="00A0057D">
      <w:pPr>
        <w:autoSpaceDE w:val="0"/>
        <w:autoSpaceDN w:val="0"/>
        <w:adjustRightInd w:val="0"/>
        <w:spacing w:after="0"/>
        <w:ind w:left="709" w:hanging="709"/>
        <w:jc w:val="both"/>
        <w:rPr>
          <w:rFonts w:ascii="Arial" w:hAnsi="Arial"/>
          <w:color w:val="auto"/>
        </w:rPr>
      </w:pPr>
      <w:r>
        <w:rPr>
          <w:color w:val="auto"/>
        </w:rPr>
        <w:t>8</w:t>
      </w:r>
      <w:r w:rsidR="00BA6B39" w:rsidRPr="00A0057D">
        <w:rPr>
          <w:color w:val="auto"/>
        </w:rPr>
        <w:t>.1.</w:t>
      </w:r>
      <w:r w:rsidR="00281976" w:rsidRPr="00A0057D">
        <w:rPr>
          <w:color w:val="auto"/>
        </w:rPr>
        <w:t>5</w:t>
      </w:r>
      <w:r w:rsidR="00BA6B39" w:rsidRPr="00A0057D">
        <w:rPr>
          <w:color w:val="auto"/>
        </w:rPr>
        <w:t xml:space="preserve"> </w:t>
      </w:r>
      <w:r w:rsidR="00BA6B39" w:rsidRPr="00A0057D">
        <w:rPr>
          <w:color w:val="auto"/>
        </w:rPr>
        <w:tab/>
      </w:r>
      <w:r w:rsidR="00BA6B39" w:rsidRPr="00A0057D">
        <w:rPr>
          <w:rFonts w:ascii="Arial" w:hAnsi="Arial"/>
          <w:color w:val="auto"/>
        </w:rPr>
        <w:t xml:space="preserve">Individual organisations </w:t>
      </w:r>
      <w:r w:rsidR="00950916">
        <w:rPr>
          <w:rFonts w:ascii="Arial" w:hAnsi="Arial" w:cs="Arial"/>
          <w:color w:val="auto"/>
        </w:rPr>
        <w:t>are</w:t>
      </w:r>
      <w:r w:rsidR="00BA6B39" w:rsidRPr="00A0057D">
        <w:rPr>
          <w:rFonts w:ascii="Arial" w:hAnsi="Arial"/>
          <w:color w:val="auto"/>
        </w:rPr>
        <w:t xml:space="preserve"> responsible for undertaking </w:t>
      </w:r>
      <w:del w:id="1480" w:author="Halford(ESO), David" w:date="2022-12-28T12:10:00Z">
        <w:r w:rsidR="00BA6B39" w:rsidRPr="00A0057D" w:rsidDel="0046383F">
          <w:rPr>
            <w:rFonts w:ascii="Arial" w:hAnsi="Arial"/>
            <w:color w:val="auto"/>
          </w:rPr>
          <w:delText xml:space="preserve">the </w:delText>
        </w:r>
      </w:del>
      <w:ins w:id="1481" w:author="Antony Johnson" w:date="2022-11-19T19:00:00Z">
        <w:r w:rsidR="003C2DD9">
          <w:rPr>
            <w:rFonts w:ascii="Arial" w:hAnsi="Arial"/>
            <w:color w:val="auto"/>
          </w:rPr>
          <w:t>System Restorat</w:t>
        </w:r>
      </w:ins>
      <w:ins w:id="1482" w:author="Antony Johnson" w:date="2022-11-19T19:04:00Z">
        <w:r w:rsidR="009E5BF5">
          <w:rPr>
            <w:rFonts w:ascii="Arial" w:hAnsi="Arial"/>
            <w:color w:val="auto"/>
          </w:rPr>
          <w:t>i</w:t>
        </w:r>
      </w:ins>
      <w:ins w:id="1483" w:author="Antony Johnson" w:date="2022-11-19T19:00:00Z">
        <w:r w:rsidR="003C2DD9">
          <w:rPr>
            <w:rFonts w:ascii="Arial" w:hAnsi="Arial"/>
            <w:color w:val="auto"/>
          </w:rPr>
          <w:t xml:space="preserve">on </w:t>
        </w:r>
      </w:ins>
      <w:del w:id="1484" w:author="Antony Johnson" w:date="2022-11-19T19:00:00Z">
        <w:r w:rsidR="00BA6B39" w:rsidRPr="00A0057D" w:rsidDel="003C2DD9">
          <w:rPr>
            <w:rFonts w:ascii="Arial" w:hAnsi="Arial"/>
            <w:color w:val="auto"/>
          </w:rPr>
          <w:delText xml:space="preserve">Black Start </w:delText>
        </w:r>
      </w:del>
      <w:r w:rsidR="00BA6B39" w:rsidRPr="00A0057D">
        <w:rPr>
          <w:rFonts w:ascii="Arial" w:hAnsi="Arial"/>
          <w:color w:val="auto"/>
        </w:rPr>
        <w:t>exercis</w:t>
      </w:r>
      <w:ins w:id="1485" w:author="Halford(ESO), David" w:date="2022-12-28T12:10:00Z">
        <w:r w:rsidR="00483F82">
          <w:rPr>
            <w:rFonts w:ascii="Arial" w:hAnsi="Arial"/>
            <w:color w:val="auto"/>
          </w:rPr>
          <w:t>es</w:t>
        </w:r>
      </w:ins>
      <w:ins w:id="1486" w:author="Johnson (ESO), Antony" w:date="2023-03-02T17:58:00Z">
        <w:r w:rsidR="006A1A08">
          <w:rPr>
            <w:rFonts w:ascii="Arial" w:hAnsi="Arial"/>
            <w:color w:val="auto"/>
          </w:rPr>
          <w:t xml:space="preserve"> </w:t>
        </w:r>
      </w:ins>
      <w:del w:id="1487" w:author="Halford(ESO), David" w:date="2022-12-28T12:10:00Z">
        <w:r w:rsidR="00BA6B39" w:rsidRPr="00A0057D" w:rsidDel="00483F82">
          <w:rPr>
            <w:rFonts w:ascii="Arial" w:hAnsi="Arial"/>
            <w:color w:val="auto"/>
          </w:rPr>
          <w:delText>in</w:delText>
        </w:r>
        <w:r w:rsidR="00BA6B39" w:rsidRPr="00A0057D" w:rsidDel="0046383F">
          <w:rPr>
            <w:rFonts w:ascii="Arial" w:hAnsi="Arial"/>
            <w:color w:val="auto"/>
          </w:rPr>
          <w:delText xml:space="preserve">g </w:delText>
        </w:r>
      </w:del>
      <w:r w:rsidR="00BA6B39" w:rsidRPr="00A0057D">
        <w:rPr>
          <w:rFonts w:ascii="Arial" w:hAnsi="Arial"/>
          <w:color w:val="auto"/>
        </w:rPr>
        <w:t>and tests at the frequencies necessary</w:t>
      </w:r>
      <w:ins w:id="1488" w:author="Antony Johnson" w:date="2022-11-19T19:00:00Z">
        <w:r w:rsidR="003C2DD9">
          <w:rPr>
            <w:rFonts w:ascii="Arial" w:hAnsi="Arial"/>
            <w:color w:val="auto"/>
          </w:rPr>
          <w:t xml:space="preserve"> </w:t>
        </w:r>
      </w:ins>
      <w:ins w:id="1489" w:author="Halford(ESO), David" w:date="2022-12-28T12:10:00Z">
        <w:r w:rsidR="00483F82">
          <w:rPr>
            <w:rFonts w:ascii="Arial" w:hAnsi="Arial"/>
            <w:color w:val="auto"/>
          </w:rPr>
          <w:t>al</w:t>
        </w:r>
      </w:ins>
      <w:ins w:id="1490" w:author="Antony Johnson" w:date="2022-11-19T19:00:00Z">
        <w:r w:rsidR="003C2DD9">
          <w:rPr>
            <w:rFonts w:ascii="Arial" w:hAnsi="Arial"/>
            <w:color w:val="auto"/>
          </w:rPr>
          <w:t>though through the Elect</w:t>
        </w:r>
      </w:ins>
      <w:ins w:id="1491" w:author="Antony Johnson" w:date="2022-11-19T19:01:00Z">
        <w:r w:rsidR="003C2DD9">
          <w:rPr>
            <w:rFonts w:ascii="Arial" w:hAnsi="Arial"/>
            <w:color w:val="auto"/>
          </w:rPr>
          <w:t xml:space="preserve">ricity System Restoration Standard work </w:t>
        </w:r>
        <w:r w:rsidR="005F2809">
          <w:rPr>
            <w:rFonts w:ascii="Arial" w:hAnsi="Arial"/>
            <w:color w:val="auto"/>
          </w:rPr>
          <w:t xml:space="preserve">there has been a need identified for greater collaboration and regular exercises which </w:t>
        </w:r>
      </w:ins>
      <w:ins w:id="1492" w:author="Antony Johnson" w:date="2022-11-20T09:43:00Z">
        <w:r w:rsidR="00856E39">
          <w:rPr>
            <w:rFonts w:ascii="Arial" w:hAnsi="Arial"/>
            <w:color w:val="auto"/>
          </w:rPr>
          <w:t>ha</w:t>
        </w:r>
      </w:ins>
      <w:ins w:id="1493" w:author="Antony Johnson" w:date="2022-11-20T09:44:00Z">
        <w:r w:rsidR="00856E39">
          <w:rPr>
            <w:rFonts w:ascii="Arial" w:hAnsi="Arial"/>
            <w:color w:val="auto"/>
          </w:rPr>
          <w:t xml:space="preserve">ve been </w:t>
        </w:r>
      </w:ins>
      <w:ins w:id="1494" w:author="Antony Johnson" w:date="2022-11-19T19:01:00Z">
        <w:r w:rsidR="005F2809">
          <w:rPr>
            <w:rFonts w:ascii="Arial" w:hAnsi="Arial"/>
            <w:color w:val="auto"/>
          </w:rPr>
          <w:t>introduced into the Industry Codes</w:t>
        </w:r>
      </w:ins>
      <w:r w:rsidR="00BA6B39" w:rsidRPr="00A0057D">
        <w:rPr>
          <w:rFonts w:ascii="Arial" w:hAnsi="Arial"/>
          <w:color w:val="auto"/>
        </w:rPr>
        <w:t xml:space="preserve">.  Where </w:t>
      </w:r>
      <w:r w:rsidR="00167EDC" w:rsidRPr="008A1B06">
        <w:rPr>
          <w:rFonts w:ascii="Arial" w:hAnsi="Arial" w:cs="Arial"/>
          <w:color w:val="auto"/>
          <w:highlight w:val="green"/>
        </w:rPr>
        <w:t>NG</w:t>
      </w:r>
      <w:r w:rsidR="006338E7" w:rsidRPr="008A1B06">
        <w:rPr>
          <w:rFonts w:ascii="Arial" w:hAnsi="Arial" w:cs="Arial"/>
          <w:color w:val="auto"/>
          <w:highlight w:val="green"/>
        </w:rPr>
        <w:t>E</w:t>
      </w:r>
      <w:r w:rsidR="00BA6B39" w:rsidRPr="008A1B06">
        <w:rPr>
          <w:rFonts w:ascii="Arial" w:hAnsi="Arial" w:cs="Arial"/>
          <w:color w:val="auto"/>
          <w:highlight w:val="green"/>
        </w:rPr>
        <w:t>SO</w:t>
      </w:r>
      <w:r w:rsidR="006061D8" w:rsidRPr="00A0057D">
        <w:rPr>
          <w:rFonts w:ascii="Arial" w:hAnsi="Arial"/>
          <w:color w:val="auto"/>
        </w:rPr>
        <w:t xml:space="preserve"> </w:t>
      </w:r>
      <w:r w:rsidR="00BA6B39" w:rsidRPr="00A0057D">
        <w:rPr>
          <w:rFonts w:ascii="Arial" w:hAnsi="Arial"/>
          <w:color w:val="auto"/>
        </w:rPr>
        <w:t xml:space="preserve">is not legally obliged to assess the outcome of the tests, organisations will be expected to assess themselves. </w:t>
      </w:r>
    </w:p>
    <w:p w14:paraId="1148E044" w14:textId="77777777" w:rsidR="00527BC6" w:rsidRPr="00B61EE1" w:rsidRDefault="00527BC6" w:rsidP="00A0057D">
      <w:pPr>
        <w:autoSpaceDE w:val="0"/>
        <w:autoSpaceDN w:val="0"/>
        <w:adjustRightInd w:val="0"/>
        <w:spacing w:after="0"/>
        <w:ind w:left="720" w:hanging="720"/>
        <w:jc w:val="both"/>
        <w:rPr>
          <w:rFonts w:ascii="Arial" w:hAnsi="Arial" w:cs="Arial"/>
          <w:color w:val="39393A" w:themeColor="text2" w:themeShade="80"/>
        </w:rPr>
      </w:pPr>
    </w:p>
    <w:p w14:paraId="1193AF18" w14:textId="32D1EA86" w:rsidR="00BA6B39" w:rsidRPr="00A0057D" w:rsidRDefault="003D5669" w:rsidP="009C4065">
      <w:pPr>
        <w:autoSpaceDE w:val="0"/>
        <w:autoSpaceDN w:val="0"/>
        <w:adjustRightInd w:val="0"/>
        <w:spacing w:after="173"/>
        <w:ind w:left="720" w:hanging="720"/>
        <w:jc w:val="both"/>
        <w:rPr>
          <w:rFonts w:ascii="Arial" w:hAnsi="Arial"/>
          <w:color w:val="auto"/>
        </w:rPr>
      </w:pPr>
      <w:r>
        <w:rPr>
          <w:rFonts w:ascii="Arial" w:hAnsi="Arial" w:cs="Arial"/>
          <w:color w:val="auto"/>
        </w:rPr>
        <w:t>8</w:t>
      </w:r>
      <w:r w:rsidR="00281976" w:rsidRPr="00A0057D">
        <w:rPr>
          <w:rFonts w:ascii="Arial" w:hAnsi="Arial"/>
          <w:color w:val="auto"/>
        </w:rPr>
        <w:t>.1.</w:t>
      </w:r>
      <w:r w:rsidR="00E108FC" w:rsidRPr="00A0057D">
        <w:rPr>
          <w:rFonts w:ascii="Arial" w:hAnsi="Arial"/>
          <w:color w:val="auto"/>
        </w:rPr>
        <w:t>6</w:t>
      </w:r>
      <w:r w:rsidR="00BA6B39" w:rsidRPr="008772FE">
        <w:rPr>
          <w:rFonts w:ascii="Arial" w:hAnsi="Arial" w:cs="Arial"/>
          <w:color w:val="auto"/>
        </w:rPr>
        <w:t xml:space="preserve"> </w:t>
      </w:r>
      <w:r w:rsidR="00281976" w:rsidRPr="008772FE">
        <w:rPr>
          <w:rFonts w:ascii="Arial" w:hAnsi="Arial" w:cs="Arial"/>
          <w:color w:val="auto"/>
        </w:rPr>
        <w:tab/>
      </w:r>
      <w:bookmarkStart w:id="1495" w:name="_Hlk24974147"/>
      <w:r w:rsidR="00FD2D4E" w:rsidRPr="005E105C">
        <w:rPr>
          <w:rFonts w:ascii="Arial" w:hAnsi="Arial" w:cs="Arial"/>
          <w:color w:val="auto"/>
        </w:rPr>
        <w:t>NG</w:t>
      </w:r>
      <w:r w:rsidR="00B47EEE" w:rsidRPr="005E105C">
        <w:rPr>
          <w:rFonts w:ascii="Arial" w:hAnsi="Arial" w:cs="Arial"/>
          <w:color w:val="auto"/>
        </w:rPr>
        <w:t>E</w:t>
      </w:r>
      <w:r w:rsidR="00BA6B39" w:rsidRPr="005E105C">
        <w:rPr>
          <w:rFonts w:ascii="Arial" w:hAnsi="Arial" w:cs="Arial"/>
          <w:color w:val="auto"/>
        </w:rPr>
        <w:t xml:space="preserve">SO </w:t>
      </w:r>
      <w:r w:rsidR="0055384A" w:rsidRPr="005E105C">
        <w:rPr>
          <w:rFonts w:ascii="Arial" w:hAnsi="Arial" w:cs="Arial"/>
          <w:color w:val="auto"/>
        </w:rPr>
        <w:t>is</w:t>
      </w:r>
      <w:r w:rsidR="008772FE" w:rsidRPr="00A0057D">
        <w:rPr>
          <w:rFonts w:ascii="Arial" w:hAnsi="Arial"/>
          <w:color w:val="auto"/>
        </w:rPr>
        <w:t xml:space="preserve"> responsible</w:t>
      </w:r>
      <w:r w:rsidR="00BA6B39" w:rsidRPr="00A0057D">
        <w:rPr>
          <w:rFonts w:ascii="Arial" w:hAnsi="Arial"/>
          <w:color w:val="auto"/>
        </w:rPr>
        <w:t xml:space="preserve"> for collating and analysing</w:t>
      </w:r>
      <w:r w:rsidR="00765C96" w:rsidRPr="00A0057D">
        <w:rPr>
          <w:rFonts w:ascii="Arial" w:hAnsi="Arial"/>
          <w:color w:val="auto"/>
        </w:rPr>
        <w:t xml:space="preserve"> </w:t>
      </w:r>
      <w:r w:rsidR="00765C96" w:rsidRPr="005E105C">
        <w:rPr>
          <w:rFonts w:ascii="Arial" w:hAnsi="Arial" w:cs="Arial"/>
          <w:color w:val="auto"/>
        </w:rPr>
        <w:t>the results of</w:t>
      </w:r>
      <w:r w:rsidR="002E7562" w:rsidRPr="005E105C">
        <w:rPr>
          <w:rFonts w:ascii="Arial" w:hAnsi="Arial" w:cs="Arial"/>
          <w:color w:val="auto"/>
        </w:rPr>
        <w:t xml:space="preserve"> completed</w:t>
      </w:r>
      <w:r w:rsidR="00765C96" w:rsidRPr="005E105C">
        <w:rPr>
          <w:rFonts w:ascii="Arial" w:hAnsi="Arial" w:cs="Arial"/>
          <w:color w:val="auto"/>
        </w:rPr>
        <w:t xml:space="preserve"> </w:t>
      </w:r>
      <w:r w:rsidR="002E7562" w:rsidRPr="005E105C">
        <w:rPr>
          <w:rFonts w:ascii="Arial" w:hAnsi="Arial" w:cs="Arial"/>
          <w:color w:val="auto"/>
        </w:rPr>
        <w:t xml:space="preserve">restoration </w:t>
      </w:r>
      <w:r w:rsidR="00765C96" w:rsidRPr="005E105C">
        <w:rPr>
          <w:rFonts w:ascii="Arial" w:hAnsi="Arial" w:cs="Arial"/>
          <w:color w:val="auto"/>
        </w:rPr>
        <w:t>exercises</w:t>
      </w:r>
      <w:r w:rsidR="00BA6B39" w:rsidRPr="005E105C">
        <w:rPr>
          <w:rFonts w:ascii="Arial" w:hAnsi="Arial" w:cs="Arial"/>
          <w:color w:val="auto"/>
        </w:rPr>
        <w:t xml:space="preserve"> </w:t>
      </w:r>
      <w:r w:rsidR="00830014" w:rsidRPr="005E105C">
        <w:rPr>
          <w:rFonts w:ascii="Arial" w:hAnsi="Arial" w:cs="Arial"/>
          <w:color w:val="auto"/>
        </w:rPr>
        <w:t xml:space="preserve">in addition to sharing this with </w:t>
      </w:r>
      <w:r w:rsidR="007356C8" w:rsidRPr="005E105C">
        <w:rPr>
          <w:rFonts w:ascii="Arial" w:hAnsi="Arial" w:cs="Arial"/>
          <w:color w:val="auto"/>
        </w:rPr>
        <w:t>wider industry</w:t>
      </w:r>
      <w:r w:rsidR="007356C8" w:rsidRPr="00A0057D">
        <w:rPr>
          <w:rFonts w:ascii="Arial" w:hAnsi="Arial"/>
          <w:color w:val="auto"/>
        </w:rPr>
        <w:t xml:space="preserve"> </w:t>
      </w:r>
      <w:r w:rsidR="00BA6B39" w:rsidRPr="00A0057D">
        <w:rPr>
          <w:rFonts w:ascii="Arial" w:hAnsi="Arial"/>
          <w:color w:val="auto"/>
        </w:rPr>
        <w:t>and providing an assurance assessment based on</w:t>
      </w:r>
      <w:r w:rsidR="009C4065" w:rsidRPr="00A0057D">
        <w:rPr>
          <w:rFonts w:ascii="Arial" w:hAnsi="Arial"/>
          <w:color w:val="auto"/>
        </w:rPr>
        <w:t xml:space="preserve"> </w:t>
      </w:r>
      <w:r w:rsidR="00BA6B39" w:rsidRPr="00A0057D">
        <w:rPr>
          <w:rFonts w:ascii="Arial" w:hAnsi="Arial"/>
          <w:color w:val="auto"/>
        </w:rPr>
        <w:t xml:space="preserve">the overarching GB </w:t>
      </w:r>
      <w:r w:rsidR="005D3410">
        <w:rPr>
          <w:rFonts w:ascii="Arial" w:hAnsi="Arial" w:cs="Arial"/>
          <w:color w:val="auto"/>
        </w:rPr>
        <w:t xml:space="preserve">security of supply </w:t>
      </w:r>
      <w:r w:rsidR="00BA6B39" w:rsidRPr="00A0057D">
        <w:rPr>
          <w:rFonts w:ascii="Arial" w:hAnsi="Arial"/>
          <w:color w:val="auto"/>
        </w:rPr>
        <w:t>risk.</w:t>
      </w:r>
      <w:r w:rsidR="005D3410" w:rsidRPr="00A0057D">
        <w:rPr>
          <w:rFonts w:ascii="Arial" w:hAnsi="Arial"/>
          <w:color w:val="auto"/>
        </w:rPr>
        <w:t xml:space="preserve"> </w:t>
      </w:r>
      <w:r w:rsidR="00BA6B39" w:rsidRPr="00A0057D">
        <w:rPr>
          <w:rFonts w:ascii="Arial" w:hAnsi="Arial"/>
          <w:color w:val="auto"/>
        </w:rPr>
        <w:t>This will provide an indication of the level of</w:t>
      </w:r>
      <w:r w:rsidR="009C4065" w:rsidRPr="00A0057D">
        <w:rPr>
          <w:rFonts w:ascii="Arial" w:hAnsi="Arial"/>
          <w:color w:val="auto"/>
        </w:rPr>
        <w:t xml:space="preserve"> </w:t>
      </w:r>
      <w:r w:rsidR="00BA6B39" w:rsidRPr="00A0057D">
        <w:rPr>
          <w:rFonts w:ascii="Arial" w:hAnsi="Arial"/>
          <w:color w:val="auto"/>
        </w:rPr>
        <w:t xml:space="preserve">confidence around the ability of </w:t>
      </w:r>
      <w:r w:rsidR="000C2CEA">
        <w:rPr>
          <w:rFonts w:ascii="Arial" w:hAnsi="Arial" w:cs="Arial"/>
          <w:color w:val="auto"/>
        </w:rPr>
        <w:t xml:space="preserve">the </w:t>
      </w:r>
      <w:r w:rsidR="005E105C">
        <w:rPr>
          <w:rFonts w:ascii="Arial" w:hAnsi="Arial" w:cs="Arial"/>
          <w:color w:val="auto"/>
        </w:rPr>
        <w:t>NG</w:t>
      </w:r>
      <w:r w:rsidR="000C2CEA">
        <w:rPr>
          <w:rFonts w:ascii="Arial" w:hAnsi="Arial" w:cs="Arial"/>
          <w:color w:val="auto"/>
        </w:rPr>
        <w:t xml:space="preserve">ESO and </w:t>
      </w:r>
      <w:r w:rsidR="008977DB">
        <w:rPr>
          <w:rFonts w:ascii="Arial" w:hAnsi="Arial" w:cs="Arial"/>
          <w:color w:val="auto"/>
        </w:rPr>
        <w:t xml:space="preserve">the wider </w:t>
      </w:r>
      <w:r w:rsidR="00BA6B39" w:rsidRPr="008772FE">
        <w:rPr>
          <w:rFonts w:ascii="Arial" w:hAnsi="Arial" w:cs="Arial"/>
          <w:color w:val="auto"/>
        </w:rPr>
        <w:t>stakeholder</w:t>
      </w:r>
      <w:r w:rsidR="008977DB">
        <w:rPr>
          <w:rFonts w:ascii="Arial" w:hAnsi="Arial" w:cs="Arial"/>
          <w:color w:val="auto"/>
        </w:rPr>
        <w:t xml:space="preserve"> community</w:t>
      </w:r>
      <w:r w:rsidR="00BA6B39" w:rsidRPr="00A0057D">
        <w:rPr>
          <w:rFonts w:ascii="Arial" w:hAnsi="Arial"/>
          <w:color w:val="auto"/>
        </w:rPr>
        <w:t xml:space="preserve"> </w:t>
      </w:r>
      <w:r w:rsidR="009C4065" w:rsidRPr="00A0057D">
        <w:rPr>
          <w:rFonts w:ascii="Arial" w:hAnsi="Arial"/>
          <w:color w:val="auto"/>
        </w:rPr>
        <w:t xml:space="preserve">to </w:t>
      </w:r>
      <w:del w:id="1496" w:author="Halford(ESO), David" w:date="2022-12-28T12:11:00Z">
        <w:r w:rsidR="00BA6B39" w:rsidRPr="00A0057D" w:rsidDel="00483F82">
          <w:rPr>
            <w:rFonts w:ascii="Arial" w:hAnsi="Arial"/>
            <w:color w:val="auto"/>
          </w:rPr>
          <w:delText xml:space="preserve">respond </w:delText>
        </w:r>
      </w:del>
      <w:ins w:id="1497" w:author="Halford(ESO), David" w:date="2022-12-28T12:11:00Z">
        <w:r w:rsidR="00483F82">
          <w:rPr>
            <w:rFonts w:ascii="Arial" w:hAnsi="Arial"/>
            <w:color w:val="auto"/>
          </w:rPr>
          <w:t xml:space="preserve">implement </w:t>
        </w:r>
      </w:ins>
      <w:del w:id="1498" w:author="Halford(ESO), David" w:date="2022-12-28T12:11:00Z">
        <w:r w:rsidR="00BA6B39" w:rsidRPr="00A0057D" w:rsidDel="00483F82">
          <w:rPr>
            <w:rFonts w:ascii="Arial" w:hAnsi="Arial"/>
            <w:color w:val="auto"/>
          </w:rPr>
          <w:delText xml:space="preserve">to a </w:delText>
        </w:r>
      </w:del>
      <w:ins w:id="1499" w:author="Antony Johnson" w:date="2022-11-19T19:02:00Z">
        <w:r w:rsidR="00611B16">
          <w:rPr>
            <w:rFonts w:ascii="Arial" w:hAnsi="Arial"/>
            <w:color w:val="auto"/>
          </w:rPr>
          <w:t>System Restoration</w:t>
        </w:r>
      </w:ins>
      <w:del w:id="1500" w:author="Antony Johnson" w:date="2022-11-19T19:02:00Z">
        <w:r w:rsidR="00BA6B39" w:rsidRPr="00A0057D" w:rsidDel="00611B16">
          <w:rPr>
            <w:rFonts w:ascii="Arial" w:hAnsi="Arial"/>
            <w:color w:val="auto"/>
          </w:rPr>
          <w:delText>Black Start</w:delText>
        </w:r>
      </w:del>
      <w:r w:rsidR="009C4065" w:rsidRPr="00A0057D">
        <w:rPr>
          <w:rFonts w:ascii="Arial" w:hAnsi="Arial"/>
          <w:color w:val="auto"/>
        </w:rPr>
        <w:t xml:space="preserve"> </w:t>
      </w:r>
      <w:del w:id="1501" w:author="Halford(ESO), David" w:date="2022-12-28T12:11:00Z">
        <w:r w:rsidR="00BA6B39" w:rsidRPr="00A0057D" w:rsidDel="00483F82">
          <w:rPr>
            <w:rFonts w:ascii="Arial" w:hAnsi="Arial"/>
            <w:color w:val="auto"/>
          </w:rPr>
          <w:delText xml:space="preserve">event </w:delText>
        </w:r>
      </w:del>
      <w:r w:rsidR="00BA6B39" w:rsidRPr="00A0057D">
        <w:rPr>
          <w:rFonts w:ascii="Arial" w:hAnsi="Arial"/>
          <w:color w:val="auto"/>
        </w:rPr>
        <w:t xml:space="preserve">and restore electricity </w:t>
      </w:r>
      <w:r w:rsidR="00BA6B39" w:rsidRPr="008772FE">
        <w:rPr>
          <w:rFonts w:ascii="Arial" w:hAnsi="Arial" w:cs="Arial"/>
          <w:color w:val="auto"/>
        </w:rPr>
        <w:t>suppl</w:t>
      </w:r>
      <w:r w:rsidR="00900F24">
        <w:rPr>
          <w:rFonts w:ascii="Arial" w:hAnsi="Arial" w:cs="Arial"/>
          <w:color w:val="auto"/>
        </w:rPr>
        <w:t>ies</w:t>
      </w:r>
      <w:r w:rsidR="00BA6B39" w:rsidRPr="00A0057D">
        <w:rPr>
          <w:rFonts w:ascii="Arial" w:hAnsi="Arial"/>
          <w:color w:val="auto"/>
        </w:rPr>
        <w:t xml:space="preserve"> within </w:t>
      </w:r>
      <w:proofErr w:type="gramStart"/>
      <w:r w:rsidR="00900F24">
        <w:rPr>
          <w:rFonts w:ascii="Arial" w:hAnsi="Arial" w:cs="Arial"/>
          <w:color w:val="auto"/>
        </w:rPr>
        <w:t xml:space="preserve">acceptable </w:t>
      </w:r>
      <w:r w:rsidR="00BA6B39" w:rsidRPr="00A0057D">
        <w:rPr>
          <w:rFonts w:ascii="Arial" w:hAnsi="Arial"/>
          <w:color w:val="auto"/>
        </w:rPr>
        <w:t xml:space="preserve"> timeframes</w:t>
      </w:r>
      <w:proofErr w:type="gramEnd"/>
      <w:ins w:id="1502" w:author="Antony Johnson" w:date="2022-11-19T19:05:00Z">
        <w:del w:id="1503" w:author="Johnson (ESO), Antony" w:date="2023-01-23T16:34:00Z">
          <w:r w:rsidR="00811791" w:rsidDel="00745ABF">
            <w:rPr>
              <w:rFonts w:ascii="Arial" w:hAnsi="Arial"/>
              <w:color w:val="auto"/>
            </w:rPr>
            <w:delText xml:space="preserve"> a risk can be built up</w:delText>
          </w:r>
        </w:del>
      </w:ins>
      <w:r w:rsidR="00BA6B39" w:rsidRPr="00A0057D">
        <w:rPr>
          <w:rFonts w:ascii="Arial" w:hAnsi="Arial"/>
          <w:color w:val="auto"/>
        </w:rPr>
        <w:t xml:space="preserve">. </w:t>
      </w:r>
      <w:ins w:id="1504" w:author="Antony Johnson" w:date="2022-11-19T19:02:00Z">
        <w:r w:rsidR="00611B16">
          <w:rPr>
            <w:rFonts w:ascii="Arial" w:hAnsi="Arial"/>
            <w:color w:val="auto"/>
          </w:rPr>
          <w:t xml:space="preserve"> In addition</w:t>
        </w:r>
      </w:ins>
      <w:ins w:id="1505" w:author="Antony Johnson" w:date="2022-11-19T19:03:00Z">
        <w:r w:rsidR="002A5628">
          <w:rPr>
            <w:rFonts w:ascii="Arial" w:hAnsi="Arial"/>
            <w:color w:val="auto"/>
          </w:rPr>
          <w:t>,</w:t>
        </w:r>
      </w:ins>
      <w:ins w:id="1506" w:author="Antony Johnson" w:date="2022-11-19T19:02:00Z">
        <w:r w:rsidR="00611B16">
          <w:rPr>
            <w:rFonts w:ascii="Arial" w:hAnsi="Arial"/>
            <w:color w:val="auto"/>
          </w:rPr>
          <w:t xml:space="preserve"> the introduction of the Electricity System Restoration Standard </w:t>
        </w:r>
      </w:ins>
      <w:ins w:id="1507" w:author="Antony Johnson" w:date="2022-11-19T19:03:00Z">
        <w:r w:rsidR="005D568B">
          <w:rPr>
            <w:rFonts w:ascii="Arial" w:hAnsi="Arial"/>
            <w:color w:val="auto"/>
          </w:rPr>
          <w:t xml:space="preserve">reinforces </w:t>
        </w:r>
        <w:r w:rsidR="005D568B">
          <w:rPr>
            <w:rFonts w:ascii="Arial" w:hAnsi="Arial"/>
            <w:color w:val="auto"/>
          </w:rPr>
          <w:lastRenderedPageBreak/>
          <w:t>th</w:t>
        </w:r>
        <w:r w:rsidR="002A5628">
          <w:rPr>
            <w:rFonts w:ascii="Arial" w:hAnsi="Arial"/>
            <w:color w:val="auto"/>
          </w:rPr>
          <w:t xml:space="preserve">ese requirements which </w:t>
        </w:r>
        <w:del w:id="1508" w:author="Halford(ESO), David" w:date="2022-12-28T12:12:00Z">
          <w:r w:rsidR="002A5628" w:rsidDel="00483F82">
            <w:rPr>
              <w:rFonts w:ascii="Arial" w:hAnsi="Arial"/>
              <w:color w:val="auto"/>
            </w:rPr>
            <w:delText xml:space="preserve">go well </w:delText>
          </w:r>
        </w:del>
      </w:ins>
      <w:ins w:id="1509" w:author="Halford(ESO), David" w:date="2022-12-28T12:12:00Z">
        <w:r w:rsidR="00483F82">
          <w:rPr>
            <w:rFonts w:ascii="Arial" w:hAnsi="Arial"/>
            <w:color w:val="auto"/>
          </w:rPr>
          <w:t xml:space="preserve">are </w:t>
        </w:r>
      </w:ins>
      <w:ins w:id="1510" w:author="Antony Johnson" w:date="2022-11-19T19:03:00Z">
        <w:r w:rsidR="002A5628">
          <w:rPr>
            <w:rFonts w:ascii="Arial" w:hAnsi="Arial"/>
            <w:color w:val="auto"/>
          </w:rPr>
          <w:t>beyond the minimum requirements of the EU NCER.</w:t>
        </w:r>
      </w:ins>
    </w:p>
    <w:bookmarkEnd w:id="1495"/>
    <w:p w14:paraId="69B0EA6E" w14:textId="7522F534" w:rsidR="00BA6B39" w:rsidRPr="00A0057D" w:rsidRDefault="003D5669" w:rsidP="00DE1D9F">
      <w:pPr>
        <w:autoSpaceDE w:val="0"/>
        <w:autoSpaceDN w:val="0"/>
        <w:adjustRightInd w:val="0"/>
        <w:spacing w:after="173"/>
        <w:ind w:left="720" w:hanging="720"/>
        <w:jc w:val="both"/>
        <w:rPr>
          <w:rFonts w:ascii="Arial" w:hAnsi="Arial"/>
          <w:color w:val="auto"/>
        </w:rPr>
      </w:pPr>
      <w:r>
        <w:rPr>
          <w:rFonts w:ascii="Arial" w:hAnsi="Arial" w:cs="Arial"/>
          <w:color w:val="auto"/>
        </w:rPr>
        <w:t>8</w:t>
      </w:r>
      <w:r w:rsidR="00281976" w:rsidRPr="00A0057D">
        <w:rPr>
          <w:rFonts w:ascii="Arial" w:hAnsi="Arial"/>
          <w:color w:val="auto"/>
        </w:rPr>
        <w:t>.1.</w:t>
      </w:r>
      <w:r w:rsidR="00E108FC">
        <w:rPr>
          <w:rFonts w:ascii="Arial" w:hAnsi="Arial" w:cs="Arial"/>
          <w:color w:val="auto"/>
        </w:rPr>
        <w:t>7</w:t>
      </w:r>
      <w:r w:rsidR="00BA6B39" w:rsidRPr="00A0057D">
        <w:rPr>
          <w:rFonts w:ascii="Arial" w:hAnsi="Arial"/>
          <w:color w:val="auto"/>
        </w:rPr>
        <w:t xml:space="preserve"> </w:t>
      </w:r>
      <w:r w:rsidR="00281976" w:rsidRPr="00A0057D">
        <w:rPr>
          <w:rFonts w:ascii="Arial" w:hAnsi="Arial"/>
          <w:color w:val="auto"/>
        </w:rPr>
        <w:tab/>
      </w:r>
      <w:r w:rsidR="00BA6B39" w:rsidRPr="00A0057D">
        <w:rPr>
          <w:rFonts w:ascii="Arial" w:hAnsi="Arial"/>
          <w:color w:val="auto"/>
        </w:rPr>
        <w:t>This risk matrix is currently based on the frequency</w:t>
      </w:r>
      <w:r w:rsidR="00DE1D9F" w:rsidRPr="00A0057D">
        <w:rPr>
          <w:rFonts w:ascii="Arial" w:hAnsi="Arial"/>
          <w:color w:val="auto"/>
        </w:rPr>
        <w:t xml:space="preserve"> </w:t>
      </w:r>
      <w:r w:rsidR="00BA6B39" w:rsidRPr="00A0057D">
        <w:rPr>
          <w:rFonts w:ascii="Arial" w:hAnsi="Arial"/>
          <w:color w:val="auto"/>
        </w:rPr>
        <w:t>of exercising</w:t>
      </w:r>
      <w:r w:rsidR="00DE1D9F" w:rsidRPr="00A0057D">
        <w:rPr>
          <w:rFonts w:ascii="Arial" w:hAnsi="Arial"/>
          <w:color w:val="auto"/>
        </w:rPr>
        <w:t>/testing</w:t>
      </w:r>
      <w:r w:rsidR="00BA6B39" w:rsidRPr="00A0057D">
        <w:rPr>
          <w:rFonts w:ascii="Arial" w:hAnsi="Arial"/>
          <w:color w:val="auto"/>
        </w:rPr>
        <w:t xml:space="preserve"> undertaken across the industry over a year. </w:t>
      </w:r>
      <w:r w:rsidR="005D3410">
        <w:rPr>
          <w:rFonts w:ascii="Arial" w:hAnsi="Arial" w:cs="Arial"/>
          <w:color w:val="auto"/>
        </w:rPr>
        <w:t xml:space="preserve"> </w:t>
      </w:r>
      <w:del w:id="1511" w:author="Antony Johnson" w:date="2022-11-19T19:05:00Z">
        <w:r w:rsidR="005D3410" w:rsidDel="00811791">
          <w:rPr>
            <w:rFonts w:ascii="Arial" w:hAnsi="Arial" w:cs="Arial"/>
            <w:color w:val="auto"/>
          </w:rPr>
          <w:delText>F</w:delText>
        </w:r>
        <w:r w:rsidR="00BA6B39" w:rsidRPr="008772FE" w:rsidDel="00811791">
          <w:rPr>
            <w:rFonts w:ascii="Arial" w:hAnsi="Arial" w:cs="Arial"/>
            <w:color w:val="auto"/>
          </w:rPr>
          <w:delText>urther</w:delText>
        </w:r>
        <w:r w:rsidR="00BA6B39" w:rsidRPr="00A0057D" w:rsidDel="00811791">
          <w:rPr>
            <w:rFonts w:ascii="Arial" w:hAnsi="Arial"/>
            <w:color w:val="auto"/>
          </w:rPr>
          <w:delText xml:space="preserve"> work is</w:delText>
        </w:r>
        <w:r w:rsidR="009C4065" w:rsidRPr="00A0057D" w:rsidDel="00811791">
          <w:rPr>
            <w:rFonts w:ascii="Arial" w:hAnsi="Arial"/>
            <w:color w:val="auto"/>
          </w:rPr>
          <w:delText xml:space="preserve"> </w:delText>
        </w:r>
        <w:r w:rsidR="00BA6B39" w:rsidRPr="00A0057D" w:rsidDel="00811791">
          <w:rPr>
            <w:rFonts w:ascii="Arial" w:hAnsi="Arial"/>
            <w:color w:val="auto"/>
          </w:rPr>
          <w:delText xml:space="preserve">required to incorporate other performance criteria e.g. successful execution of testing. </w:delText>
        </w:r>
      </w:del>
    </w:p>
    <w:p w14:paraId="0749BE05" w14:textId="078CE885" w:rsidR="000226A1" w:rsidRPr="00A8317D" w:rsidRDefault="000226A1" w:rsidP="00403BAC">
      <w:bookmarkStart w:id="1512" w:name="_Toc24975040"/>
    </w:p>
    <w:p w14:paraId="3261F076" w14:textId="7C30F044" w:rsidR="00BE5E1A" w:rsidRPr="00AB01C0" w:rsidRDefault="00BE5E1A" w:rsidP="00A0057D">
      <w:pPr>
        <w:pStyle w:val="Heading1"/>
      </w:pPr>
      <w:bookmarkStart w:id="1513" w:name="_Toc119777610"/>
      <w:r w:rsidRPr="00096C77">
        <w:t>Future Work</w:t>
      </w:r>
      <w:bookmarkEnd w:id="1512"/>
      <w:bookmarkEnd w:id="1513"/>
    </w:p>
    <w:p w14:paraId="7D4A3064" w14:textId="2CA9970A" w:rsidR="00DA4388" w:rsidRPr="00A8317D" w:rsidRDefault="00DA4388" w:rsidP="00DA4388">
      <w:pPr>
        <w:pStyle w:val="BodyText"/>
      </w:pPr>
    </w:p>
    <w:p w14:paraId="011431EE" w14:textId="40F2DD34" w:rsidR="00DA4388" w:rsidRPr="00A0057D" w:rsidRDefault="003D5669" w:rsidP="00B61EE1">
      <w:pPr>
        <w:pStyle w:val="BodyText"/>
        <w:tabs>
          <w:tab w:val="left" w:pos="709"/>
        </w:tabs>
        <w:ind w:left="568" w:hanging="568"/>
        <w:jc w:val="both"/>
        <w:rPr>
          <w:color w:val="auto"/>
        </w:rPr>
      </w:pPr>
      <w:r>
        <w:rPr>
          <w:color w:val="auto"/>
        </w:rPr>
        <w:t>9</w:t>
      </w:r>
      <w:r w:rsidR="00DA4388" w:rsidRPr="00A0057D">
        <w:rPr>
          <w:color w:val="auto"/>
        </w:rPr>
        <w:t>.1</w:t>
      </w:r>
      <w:r w:rsidR="00DA4388" w:rsidRPr="00A0057D">
        <w:rPr>
          <w:color w:val="auto"/>
        </w:rPr>
        <w:tab/>
        <w:t xml:space="preserve">It is recognised that </w:t>
      </w:r>
      <w:r w:rsidR="00893ED3" w:rsidRPr="00A0057D">
        <w:rPr>
          <w:color w:val="auto"/>
        </w:rPr>
        <w:t xml:space="preserve">as the System continues to evolve with new forms of </w:t>
      </w:r>
      <w:r w:rsidR="00A22C53" w:rsidRPr="00A0057D">
        <w:rPr>
          <w:color w:val="auto"/>
        </w:rPr>
        <w:t>connection</w:t>
      </w:r>
      <w:r w:rsidR="00893ED3" w:rsidRPr="00A0057D">
        <w:rPr>
          <w:color w:val="auto"/>
        </w:rPr>
        <w:t xml:space="preserve"> t</w:t>
      </w:r>
      <w:r w:rsidR="00A22C53" w:rsidRPr="00A0057D">
        <w:rPr>
          <w:color w:val="auto"/>
        </w:rPr>
        <w:t>echnologies,</w:t>
      </w:r>
      <w:r w:rsidR="00893ED3" w:rsidRPr="00A0057D">
        <w:rPr>
          <w:color w:val="auto"/>
        </w:rPr>
        <w:t xml:space="preserve"> there is a need to</w:t>
      </w:r>
      <w:r w:rsidR="00A22C53" w:rsidRPr="00A0057D">
        <w:rPr>
          <w:color w:val="auto"/>
        </w:rPr>
        <w:t xml:space="preserve"> constantly review and update the System Defence Plan, System Restoration Plan</w:t>
      </w:r>
      <w:r w:rsidR="000E71AD" w:rsidRPr="008772FE">
        <w:rPr>
          <w:color w:val="auto"/>
        </w:rPr>
        <w:t xml:space="preserve"> and</w:t>
      </w:r>
      <w:r w:rsidR="00A22C53" w:rsidRPr="00A0057D">
        <w:rPr>
          <w:color w:val="auto"/>
        </w:rPr>
        <w:t xml:space="preserve"> Test Plan</w:t>
      </w:r>
      <w:r w:rsidR="00A22C53" w:rsidRPr="008772FE">
        <w:rPr>
          <w:color w:val="auto"/>
        </w:rPr>
        <w:t>.</w:t>
      </w:r>
      <w:r w:rsidR="00A22C53" w:rsidRPr="00A0057D">
        <w:rPr>
          <w:color w:val="auto"/>
        </w:rPr>
        <w:t xml:space="preserve">  It is believed that this work is fully within the spirit and requirements of the EU NCER.  </w:t>
      </w:r>
      <w:r w:rsidR="00893ED3" w:rsidRPr="00A0057D">
        <w:rPr>
          <w:color w:val="auto"/>
        </w:rPr>
        <w:t xml:space="preserve">  </w:t>
      </w:r>
    </w:p>
    <w:p w14:paraId="65BB9313" w14:textId="76766434" w:rsidR="00E108FC" w:rsidRPr="008772FE" w:rsidDel="00C3654F" w:rsidRDefault="00E108FC" w:rsidP="00B61EE1">
      <w:pPr>
        <w:pStyle w:val="BodyText"/>
        <w:tabs>
          <w:tab w:val="left" w:pos="709"/>
        </w:tabs>
        <w:ind w:left="568" w:hanging="568"/>
        <w:jc w:val="both"/>
        <w:rPr>
          <w:del w:id="1514" w:author="Johnson (ESO), Antony" w:date="2023-01-23T16:35:00Z"/>
          <w:color w:val="auto"/>
        </w:rPr>
      </w:pPr>
      <w:del w:id="1515" w:author="Johnson (ESO), Antony" w:date="2023-01-23T16:35:00Z">
        <w:r w:rsidDel="00C3654F">
          <w:rPr>
            <w:color w:val="auto"/>
          </w:rPr>
          <w:delText>9.2</w:delText>
        </w:r>
        <w:r w:rsidDel="00C3654F">
          <w:rPr>
            <w:color w:val="auto"/>
          </w:rPr>
          <w:tab/>
        </w:r>
      </w:del>
      <w:ins w:id="1516" w:author="Antony Johnson" w:date="2022-11-19T19:06:00Z">
        <w:del w:id="1517" w:author="Johnson (ESO), Antony" w:date="2023-01-23T16:35:00Z">
          <w:r w:rsidR="00920795" w:rsidDel="00C3654F">
            <w:rPr>
              <w:color w:val="auto"/>
            </w:rPr>
            <w:delText xml:space="preserve">As part of the Electricity </w:delText>
          </w:r>
        </w:del>
      </w:ins>
      <w:ins w:id="1518" w:author="Antony Johnson" w:date="2022-11-19T19:07:00Z">
        <w:del w:id="1519" w:author="Johnson (ESO), Antony" w:date="2023-01-23T16:35:00Z">
          <w:r w:rsidR="00336538" w:rsidDel="00C3654F">
            <w:rPr>
              <w:color w:val="auto"/>
            </w:rPr>
            <w:delText xml:space="preserve">System Restoration </w:delText>
          </w:r>
        </w:del>
      </w:ins>
      <w:ins w:id="1520" w:author="Antony Johnson" w:date="2022-11-19T19:06:00Z">
        <w:del w:id="1521" w:author="Johnson (ESO), Antony" w:date="2023-01-23T16:35:00Z">
          <w:r w:rsidR="00920795" w:rsidDel="00C3654F">
            <w:rPr>
              <w:color w:val="auto"/>
            </w:rPr>
            <w:delText>S</w:delText>
          </w:r>
        </w:del>
      </w:ins>
      <w:ins w:id="1522" w:author="Antony Johnson" w:date="2022-11-19T19:07:00Z">
        <w:del w:id="1523" w:author="Johnson (ESO), Antony" w:date="2023-01-23T16:35:00Z">
          <w:r w:rsidR="00336538" w:rsidDel="00C3654F">
            <w:rPr>
              <w:color w:val="auto"/>
            </w:rPr>
            <w:delText xml:space="preserve">tandard, </w:delText>
          </w:r>
        </w:del>
      </w:ins>
      <w:del w:id="1524" w:author="Johnson (ESO), Antony" w:date="2023-01-23T16:35:00Z">
        <w:r w:rsidRPr="00706D2B" w:rsidDel="00C3654F">
          <w:rPr>
            <w:rFonts w:ascii="Arial" w:hAnsi="Arial" w:cs="Arial"/>
            <w:color w:val="auto"/>
          </w:rPr>
          <w:delText xml:space="preserve">NGESO working with the Energy Emergency Executive Committee (E3C) </w:delText>
        </w:r>
      </w:del>
      <w:ins w:id="1525" w:author="Antony Johnson" w:date="2022-11-19T19:07:00Z">
        <w:del w:id="1526" w:author="Johnson (ESO), Antony" w:date="2023-01-23T16:35:00Z">
          <w:r w:rsidR="00336538" w:rsidDel="00C3654F">
            <w:rPr>
              <w:rFonts w:ascii="Arial" w:hAnsi="Arial" w:cs="Arial"/>
              <w:color w:val="auto"/>
            </w:rPr>
            <w:delText>and all stakeho</w:delText>
          </w:r>
        </w:del>
      </w:ins>
      <w:ins w:id="1527" w:author="Antony Johnson" w:date="2022-11-19T19:08:00Z">
        <w:del w:id="1528" w:author="Johnson (ESO), Antony" w:date="2023-01-23T16:35:00Z">
          <w:r w:rsidR="00336538" w:rsidDel="00C3654F">
            <w:rPr>
              <w:rFonts w:ascii="Arial" w:hAnsi="Arial" w:cs="Arial"/>
              <w:color w:val="auto"/>
            </w:rPr>
            <w:delText xml:space="preserve">lders across the industry has been </w:delText>
          </w:r>
          <w:r w:rsidR="00CE6089" w:rsidDel="00C3654F">
            <w:rPr>
              <w:rFonts w:ascii="Arial" w:hAnsi="Arial" w:cs="Arial"/>
              <w:color w:val="auto"/>
            </w:rPr>
            <w:delText xml:space="preserve">assessing the risks </w:delText>
          </w:r>
          <w:r w:rsidR="00EE513D" w:rsidDel="00C3654F">
            <w:rPr>
              <w:rFonts w:ascii="Arial" w:hAnsi="Arial" w:cs="Arial"/>
              <w:color w:val="auto"/>
            </w:rPr>
            <w:delText xml:space="preserve">with a view to </w:delText>
          </w:r>
        </w:del>
      </w:ins>
      <w:ins w:id="1529" w:author="Antony Johnson" w:date="2022-11-19T19:09:00Z">
        <w:del w:id="1530" w:author="Johnson (ESO), Antony" w:date="2023-01-23T16:35:00Z">
          <w:r w:rsidR="00EE513D" w:rsidDel="00C3654F">
            <w:rPr>
              <w:rFonts w:ascii="Arial" w:hAnsi="Arial" w:cs="Arial"/>
              <w:color w:val="auto"/>
            </w:rPr>
            <w:delText xml:space="preserve">reinforcing the requirements in </w:delText>
          </w:r>
          <w:r w:rsidR="007C609D" w:rsidDel="00C3654F">
            <w:rPr>
              <w:rFonts w:ascii="Arial" w:hAnsi="Arial" w:cs="Arial"/>
              <w:color w:val="auto"/>
            </w:rPr>
            <w:delText xml:space="preserve">the Industry Codes, but more importantly to i) ensure the requirements of the </w:delText>
          </w:r>
          <w:r w:rsidR="00715C02" w:rsidDel="00C3654F">
            <w:rPr>
              <w:rFonts w:ascii="Arial" w:hAnsi="Arial" w:cs="Arial"/>
              <w:color w:val="auto"/>
            </w:rPr>
            <w:delText xml:space="preserve">Electricity System Restoration Standard </w:delText>
          </w:r>
        </w:del>
      </w:ins>
      <w:ins w:id="1531" w:author="Antony Johnson" w:date="2022-11-20T09:44:00Z">
        <w:del w:id="1532" w:author="Johnson (ESO), Antony" w:date="2023-01-23T16:35:00Z">
          <w:r w:rsidR="00DA6CC8" w:rsidDel="00C3654F">
            <w:rPr>
              <w:rFonts w:ascii="Arial" w:hAnsi="Arial" w:cs="Arial"/>
              <w:color w:val="auto"/>
            </w:rPr>
            <w:delText xml:space="preserve">are met </w:delText>
          </w:r>
        </w:del>
      </w:ins>
      <w:ins w:id="1533" w:author="Antony Johnson" w:date="2022-11-19T19:09:00Z">
        <w:del w:id="1534" w:author="Johnson (ESO), Antony" w:date="2023-01-23T16:35:00Z">
          <w:r w:rsidR="00715C02" w:rsidDel="00C3654F">
            <w:rPr>
              <w:rFonts w:ascii="Arial" w:hAnsi="Arial" w:cs="Arial"/>
              <w:color w:val="auto"/>
            </w:rPr>
            <w:delText xml:space="preserve">and ii) </w:delText>
          </w:r>
        </w:del>
      </w:ins>
      <w:ins w:id="1535" w:author="Antony Johnson" w:date="2022-11-19T19:10:00Z">
        <w:del w:id="1536" w:author="Johnson (ESO), Antony" w:date="2023-01-23T16:35:00Z">
          <w:r w:rsidR="00715C02" w:rsidDel="00C3654F">
            <w:rPr>
              <w:rFonts w:ascii="Arial" w:hAnsi="Arial" w:cs="Arial"/>
              <w:color w:val="auto"/>
            </w:rPr>
            <w:delText xml:space="preserve">GB is as best prepared as it can be to </w:delText>
          </w:r>
          <w:r w:rsidR="00C53C7B" w:rsidDel="00C3654F">
            <w:rPr>
              <w:rFonts w:ascii="Arial" w:hAnsi="Arial" w:cs="Arial"/>
              <w:color w:val="auto"/>
            </w:rPr>
            <w:delText>insure against a System Shutdown</w:delText>
          </w:r>
        </w:del>
      </w:ins>
      <w:ins w:id="1537" w:author="Antony Johnson" w:date="2022-11-19T19:11:00Z">
        <w:del w:id="1538" w:author="Johnson (ESO), Antony" w:date="2023-01-23T16:35:00Z">
          <w:r w:rsidR="00C53C7B" w:rsidDel="00C3654F">
            <w:rPr>
              <w:rFonts w:ascii="Arial" w:hAnsi="Arial" w:cs="Arial"/>
              <w:color w:val="auto"/>
            </w:rPr>
            <w:delText xml:space="preserve"> so Customer supplies can be restored as quickly as possible</w:delText>
          </w:r>
          <w:r w:rsidR="00B743FC" w:rsidDel="00C3654F">
            <w:rPr>
              <w:rFonts w:ascii="Arial" w:hAnsi="Arial" w:cs="Arial"/>
              <w:color w:val="auto"/>
            </w:rPr>
            <w:delText xml:space="preserve"> in the most economic manner</w:delText>
          </w:r>
          <w:r w:rsidR="00C53C7B" w:rsidDel="00C3654F">
            <w:rPr>
              <w:rFonts w:ascii="Arial" w:hAnsi="Arial" w:cs="Arial"/>
              <w:color w:val="auto"/>
            </w:rPr>
            <w:delText xml:space="preserve">. </w:delText>
          </w:r>
        </w:del>
      </w:ins>
      <w:del w:id="1539" w:author="Johnson (ESO), Antony" w:date="2023-01-23T16:35:00Z">
        <w:r w:rsidRPr="00706D2B" w:rsidDel="00C3654F">
          <w:rPr>
            <w:rFonts w:ascii="Arial" w:hAnsi="Arial" w:cs="Arial"/>
            <w:color w:val="auto"/>
          </w:rPr>
          <w:delText>proposes developing a risk matrix for each stakeholder, tailored according to the tests they are expected to undertake and weighted according to their importance to the Black Start restoration process which would be included as part of the wider Electricity System Restoration Standard (ESRS) work</w:delText>
        </w:r>
        <w:r w:rsidR="005E105C" w:rsidDel="00C3654F">
          <w:rPr>
            <w:rFonts w:ascii="Arial" w:hAnsi="Arial" w:cs="Arial"/>
            <w:color w:val="auto"/>
          </w:rPr>
          <w:delText>.</w:delText>
        </w:r>
      </w:del>
    </w:p>
    <w:p w14:paraId="5DD70619" w14:textId="77777777" w:rsidR="00BE5E1A" w:rsidRPr="00A8317D" w:rsidRDefault="00BE5E1A" w:rsidP="00403BAC"/>
    <w:p w14:paraId="330B7FD0" w14:textId="44060569" w:rsidR="000226A1" w:rsidRPr="00A8317D" w:rsidRDefault="000226A1" w:rsidP="00C57411">
      <w:pPr>
        <w:jc w:val="center"/>
      </w:pPr>
    </w:p>
    <w:p w14:paraId="4553C6A4" w14:textId="77777777" w:rsidR="000226A1" w:rsidRPr="00A8317D" w:rsidRDefault="000226A1" w:rsidP="000226A1">
      <w:pPr>
        <w:spacing w:after="200" w:line="276" w:lineRule="auto"/>
        <w:contextualSpacing/>
        <w:rPr>
          <w:rFonts w:eastAsia="Calibri" w:cs="Arial"/>
        </w:rPr>
      </w:pPr>
    </w:p>
    <w:p w14:paraId="39F86682" w14:textId="77777777" w:rsidR="003530E1" w:rsidRPr="00A8317D" w:rsidRDefault="003530E1"/>
    <w:p w14:paraId="09815668" w14:textId="77777777" w:rsidR="00251AC7" w:rsidRPr="00A8317D" w:rsidRDefault="00251AC7" w:rsidP="00BE3D3C">
      <w:pPr>
        <w:pStyle w:val="AppendixPageTitle"/>
        <w:framePr w:wrap="notBeside"/>
      </w:pPr>
    </w:p>
    <w:sdt>
      <w:sdtPr>
        <w:id w:val="240925444"/>
        <w:docPartObj>
          <w:docPartGallery w:val="Cover Pages"/>
        </w:docPartObj>
      </w:sdtPr>
      <w:sdtEndPr/>
      <w:sdtContent>
        <w:p w14:paraId="41DC8AB4" w14:textId="103BC1BB" w:rsidR="00E92718" w:rsidRPr="00A8317D" w:rsidRDefault="008D3769" w:rsidP="0076567E">
          <w:r w:rsidRPr="00AB01C0">
            <w:rPr>
              <w:noProof/>
              <w:lang w:eastAsia="en-GB"/>
            </w:rPr>
            <mc:AlternateContent>
              <mc:Choice Requires="wpg">
                <w:drawing>
                  <wp:anchor distT="0" distB="0" distL="114300" distR="114300" simplePos="0" relativeHeight="251658241"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4"/>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0"/>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01A672B1" w14:textId="77777777" w:rsidR="00FF0DC5" w:rsidRDefault="00FF0DC5" w:rsidP="00065DF3">
                                  <w:pPr>
                                    <w:pStyle w:val="Backcoverdisclaimer"/>
                                  </w:pPr>
                                  <w:r w:rsidRPr="00E612F7">
                                    <w:t>Faraday House, Warwick Technology Park,</w:t>
                                  </w:r>
                                  <w:r w:rsidRPr="00E612F7">
                                    <w:br/>
                                    <w:t>Gallows Hill, Warwick, CV346DA</w:t>
                                  </w:r>
                                </w:p>
                                <w:p w14:paraId="698A9936" w14:textId="4EE86AA7" w:rsidR="00FF0DC5" w:rsidRPr="00E9031E" w:rsidRDefault="00FF0DC5"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6" style="position:absolute;margin-left:45.9pt;margin-top:613.8pt;width:379.3pt;height:264.75pt;z-index:251658241;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21" o:title=""/>
                    </v:shape>
                    <v:shape id="Picture 12" o:spid="_x0000_s1028"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2" o:title=""/>
                    </v:shape>
                    <v:shapetype id="_x0000_t202" coordsize="21600,21600" o:spt="202" path="m,l,21600r21600,l21600,xe">
                      <v:stroke joinstyle="miter"/>
                      <v:path gradientshapeok="t" o:connecttype="rect"/>
                    </v:shapetype>
                    <v:shape id="Text Box 16" o:spid="_x0000_s1029"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01A672B1" w14:textId="77777777" w:rsidR="00FF0DC5" w:rsidRDefault="00FF0DC5" w:rsidP="00065DF3">
                            <w:pPr>
                              <w:pStyle w:val="Backcoverdisclaimer"/>
                            </w:pPr>
                            <w:r w:rsidRPr="00E612F7">
                              <w:t>Faraday House, Warwick Technology Park,</w:t>
                            </w:r>
                            <w:r w:rsidRPr="00E612F7">
                              <w:br/>
                              <w:t>Gallows Hill, Warwick, CV346DA</w:t>
                            </w:r>
                          </w:p>
                          <w:p w14:paraId="698A9936" w14:textId="4EE86AA7" w:rsidR="00FF0DC5" w:rsidRPr="00E9031E" w:rsidRDefault="00FF0DC5"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Pr="00A8317D" w:rsidRDefault="006324E6" w:rsidP="00E92718">
      <w:r w:rsidRPr="00A8317D">
        <w:rPr>
          <w:noProof/>
          <w:lang w:eastAsia="en-GB"/>
        </w:rPr>
        <w:drawing>
          <wp:anchor distT="0" distB="0" distL="114300" distR="114300" simplePos="0" relativeHeight="251658240"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3"/>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RPr="00A8317D" w:rsidSect="000347AB">
      <w:headerReference w:type="default" r:id="rId24"/>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4586D" w14:textId="77777777" w:rsidR="008202F8" w:rsidRDefault="008202F8" w:rsidP="00A62BFF">
      <w:pPr>
        <w:spacing w:after="0"/>
      </w:pPr>
      <w:r>
        <w:separator/>
      </w:r>
    </w:p>
    <w:p w14:paraId="2C513440" w14:textId="77777777" w:rsidR="008202F8" w:rsidRDefault="008202F8" w:rsidP="00A0057D"/>
  </w:endnote>
  <w:endnote w:type="continuationSeparator" w:id="0">
    <w:p w14:paraId="5142EF1D" w14:textId="77777777" w:rsidR="008202F8" w:rsidRDefault="008202F8" w:rsidP="00A62BFF">
      <w:pPr>
        <w:spacing w:after="0"/>
      </w:pPr>
      <w:r>
        <w:continuationSeparator/>
      </w:r>
    </w:p>
    <w:p w14:paraId="0FDC1377" w14:textId="77777777" w:rsidR="008202F8" w:rsidRDefault="008202F8" w:rsidP="00A0057D"/>
  </w:endnote>
  <w:endnote w:type="continuationNotice" w:id="1">
    <w:p w14:paraId="17E268B2" w14:textId="77777777" w:rsidR="008202F8" w:rsidRDefault="008202F8">
      <w:pPr>
        <w:spacing w:after="0"/>
      </w:pPr>
    </w:p>
    <w:p w14:paraId="63D73C98" w14:textId="77777777" w:rsidR="008202F8" w:rsidRDefault="008202F8" w:rsidP="00A00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0A5D5" w14:textId="3BE65ADF" w:rsidR="00FF0DC5" w:rsidRPr="0065406D" w:rsidRDefault="008011E5" w:rsidP="000501BC">
    <w:pPr>
      <w:pStyle w:val="Footer"/>
    </w:pPr>
    <w:fldSimple w:instr=" STYLEREF  &quot;Cover date&quot;  \* MERGEFORMAT ">
      <w:r w:rsidR="00621FEE">
        <w:t>April 2023 – Post WorkGroup Consultation_5 April 2023</w:t>
      </w:r>
    </w:fldSimple>
    <w:r w:rsidR="00FF0DC5">
      <w:t> </w:t>
    </w:r>
    <w:r w:rsidR="00FF0DC5" w:rsidRPr="001F3114">
      <w:t>|</w:t>
    </w:r>
    <w:r w:rsidR="00FF0DC5">
      <w:t> </w:t>
    </w:r>
    <w:fldSimple w:instr=" STYLEREF  Cover  \* MERGEFORMAT ">
      <w:r w:rsidR="00621FEE">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7F0404">
      <w:t>1</w:t>
    </w:r>
    <w:r w:rsidR="00FF0DC5"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86BD3" w14:textId="68A28C24" w:rsidR="00FF0DC5" w:rsidRDefault="008011E5">
    <w:pPr>
      <w:pStyle w:val="Footer"/>
    </w:pPr>
    <w:fldSimple w:instr=" STYLEREF  &quot;Cover date&quot;  \* MERGEFORMAT ">
      <w:r w:rsidR="00621FEE">
        <w:t>April 2023 – Post WorkGroup Consultation_5 April 2023</w:t>
      </w:r>
    </w:fldSimple>
    <w:r w:rsidR="00FF0DC5">
      <w:t> </w:t>
    </w:r>
    <w:r w:rsidR="00FF0DC5" w:rsidRPr="001F3114">
      <w:t>|</w:t>
    </w:r>
    <w:r w:rsidR="00FF0DC5">
      <w:t> </w:t>
    </w:r>
    <w:fldSimple w:instr=" STYLEREF  Cover  \* MERGEFORMAT ">
      <w:r w:rsidR="00621FEE">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7F0404">
      <w:t>0</w:t>
    </w:r>
    <w:r w:rsidR="00FF0DC5"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3771" w14:textId="59318324" w:rsidR="00FF0DC5" w:rsidRPr="00D216E6" w:rsidRDefault="008011E5" w:rsidP="00D216E6">
    <w:pPr>
      <w:pStyle w:val="Footer"/>
    </w:pPr>
    <w:fldSimple w:instr=" STYLEREF  &quot;Cover date&quot;  \* MERGEFORMAT ">
      <w:r w:rsidR="00716D90">
        <w:t>NovemberJune 2022</w:t>
      </w:r>
    </w:fldSimple>
    <w:r w:rsidR="00FF0DC5">
      <w:t> </w:t>
    </w:r>
    <w:r w:rsidR="00FF0DC5" w:rsidRPr="001F3114">
      <w:t>|</w:t>
    </w:r>
    <w:r w:rsidR="00FF0DC5">
      <w:t> </w:t>
    </w:r>
    <w:fldSimple w:instr=" STYLEREF  Cover  \* MERGEFORMAT ">
      <w:r w:rsidR="00716D90">
        <w:t>EU NCER: System Test Plan</w:t>
      </w:r>
    </w:fldSimple>
    <w:r w:rsidR="00FF0DC5">
      <w:ptab w:relativeTo="margin" w:alignment="right" w:leader="none"/>
    </w:r>
    <w:r w:rsidR="00FF0DC5" w:rsidRPr="0065406D">
      <w:fldChar w:fldCharType="begin"/>
    </w:r>
    <w:r w:rsidR="00FF0DC5" w:rsidRPr="0065406D">
      <w:instrText xml:space="preserve"> PAGE   \* MERGEFORMAT </w:instrText>
    </w:r>
    <w:r w:rsidR="00FF0DC5" w:rsidRPr="0065406D">
      <w:fldChar w:fldCharType="separate"/>
    </w:r>
    <w:r w:rsidR="00FF0DC5">
      <w:t>4</w:t>
    </w:r>
    <w:r w:rsidR="00FF0DC5"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F650" w14:textId="33995374" w:rsidR="00FF0DC5" w:rsidRPr="00F91D74" w:rsidRDefault="00FF0DC5" w:rsidP="00BE07E5">
    <w:pPr>
      <w:pStyle w:val="Footer"/>
    </w:pPr>
    <w:r>
      <w:rPr>
        <w:lang w:eastAsia="en-GB"/>
      </w:rPr>
      <mc:AlternateContent>
        <mc:Choice Requires="wps">
          <w:drawing>
            <wp:anchor distT="0" distB="0" distL="114300" distR="114300" simplePos="0" relativeHeight="251658242"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F44911" id="Freeform 4" o:spid="_x0000_s1026" style="position:absolute;margin-left:-1.15pt;margin-top:576.05pt;width:617.65pt;height:267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fldSimple w:instr=" STYLEREF  &quot;Cover date&quot;  \* MERGEFORMAT ">
      <w:r w:rsidR="00621FEE">
        <w:t>April 2023 – Post WorkGroup Consultation_5 April 2023</w:t>
      </w:r>
    </w:fldSimple>
    <w:r>
      <w:t> </w:t>
    </w:r>
    <w:r w:rsidRPr="001F3114">
      <w:t>|</w:t>
    </w:r>
    <w:r>
      <w:t> </w:t>
    </w:r>
    <w:fldSimple w:instr=" STYLEREF  Cover  \* MERGEFORMAT ">
      <w:r w:rsidR="00621FEE">
        <w:t>EU NCER: System Test Plan</w:t>
      </w:r>
    </w:fldSimple>
    <w:r>
      <w:ptab w:relativeTo="margin" w:alignment="right" w:leader="none"/>
    </w:r>
    <w:r w:rsidRPr="0065406D">
      <w:fldChar w:fldCharType="begin"/>
    </w:r>
    <w:r w:rsidRPr="0065406D">
      <w:instrText xml:space="preserve"> PAGE   \* MERGEFORMAT </w:instrText>
    </w:r>
    <w:r w:rsidRPr="0065406D">
      <w:fldChar w:fldCharType="separate"/>
    </w:r>
    <w:r w:rsidR="007F0404">
      <w:t>2</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8B881" w14:textId="77777777" w:rsidR="008202F8" w:rsidRDefault="008202F8" w:rsidP="00A62BFF">
      <w:pPr>
        <w:spacing w:after="0"/>
      </w:pPr>
      <w:r>
        <w:separator/>
      </w:r>
    </w:p>
    <w:p w14:paraId="009AE0F2" w14:textId="77777777" w:rsidR="008202F8" w:rsidRDefault="008202F8" w:rsidP="00A0057D"/>
  </w:footnote>
  <w:footnote w:type="continuationSeparator" w:id="0">
    <w:p w14:paraId="309D859D" w14:textId="77777777" w:rsidR="008202F8" w:rsidRDefault="008202F8" w:rsidP="00A62BFF">
      <w:pPr>
        <w:spacing w:after="0"/>
      </w:pPr>
      <w:r>
        <w:continuationSeparator/>
      </w:r>
    </w:p>
    <w:p w14:paraId="261BB83F" w14:textId="77777777" w:rsidR="008202F8" w:rsidRDefault="008202F8" w:rsidP="00A0057D"/>
  </w:footnote>
  <w:footnote w:type="continuationNotice" w:id="1">
    <w:p w14:paraId="6766BE74" w14:textId="77777777" w:rsidR="008202F8" w:rsidRDefault="008202F8">
      <w:pPr>
        <w:spacing w:after="0"/>
      </w:pPr>
    </w:p>
    <w:p w14:paraId="6BA55635" w14:textId="77777777" w:rsidR="008202F8" w:rsidRDefault="008202F8" w:rsidP="00A0057D"/>
  </w:footnote>
  <w:footnote w:id="2">
    <w:p w14:paraId="2C2ACDC3" w14:textId="77777777" w:rsidR="00FF0DC5" w:rsidRDefault="00FF0DC5" w:rsidP="000226A1">
      <w:pPr>
        <w:pStyle w:val="FootnoteText"/>
      </w:pPr>
      <w:r>
        <w:rPr>
          <w:rStyle w:val="FootnoteReference"/>
        </w:rPr>
        <w:footnoteRef/>
      </w:r>
      <w:r>
        <w:t>Network Code on Emergency and Restoration</w:t>
      </w:r>
    </w:p>
    <w:p w14:paraId="0124804B" w14:textId="77777777" w:rsidR="00FF0DC5" w:rsidRDefault="00FF0DC5"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02F7CEAE" w14:textId="3259C418" w:rsidR="0080180D" w:rsidRDefault="0080180D">
      <w:pPr>
        <w:pStyle w:val="FootnoteText"/>
      </w:pPr>
      <w:r>
        <w:rPr>
          <w:rStyle w:val="FootnoteReference"/>
        </w:rPr>
        <w:footnoteRef/>
      </w:r>
      <w:r>
        <w:t xml:space="preserve"> Security and Quality of</w:t>
      </w:r>
      <w:r>
        <w:t xml:space="preserve"> Supply Standard</w:t>
      </w:r>
    </w:p>
    <w:p w14:paraId="38C4AC41" w14:textId="49057A79" w:rsidR="0080180D" w:rsidRDefault="00963FE0">
      <w:pPr>
        <w:pStyle w:val="FootnoteText"/>
      </w:pPr>
      <w:r w:rsidRPr="00963FE0">
        <w:t>https://www.nationalgrideso.com/document/189561/download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A129D" w14:textId="77777777" w:rsidR="00FF0DC5" w:rsidRDefault="00FF0DC5" w:rsidP="00A6517C"/>
  <w:p w14:paraId="42E8C3C3" w14:textId="1E93E50A" w:rsidR="00FF0DC5" w:rsidRPr="00A6517C" w:rsidRDefault="00FF0DC5" w:rsidP="00A6517C">
    <w:r w:rsidRPr="00D335F9">
      <w:rPr>
        <w:noProof/>
        <w:lang w:eastAsia="en-GB"/>
      </w:rPr>
      <w:drawing>
        <wp:anchor distT="0" distB="0" distL="114300" distR="114300" simplePos="0" relativeHeight="251658243" behindDoc="0" locked="0" layoutInCell="1" allowOverlap="1" wp14:anchorId="2E646E46" wp14:editId="5DE742ED">
          <wp:simplePos x="0" y="0"/>
          <wp:positionH relativeFrom="column">
            <wp:posOffset>-1122045</wp:posOffset>
          </wp:positionH>
          <wp:positionV relativeFrom="paragraph">
            <wp:posOffset>77470</wp:posOffset>
          </wp:positionV>
          <wp:extent cx="2052000" cy="306000"/>
          <wp:effectExtent l="0" t="0" r="5715" b="0"/>
          <wp:wrapNone/>
          <wp:docPr id="2" name="Picture 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0" behindDoc="0" locked="1" layoutInCell="1" allowOverlap="1" wp14:anchorId="0BFF7397" wp14:editId="62021423">
          <wp:simplePos x="0" y="0"/>
          <wp:positionH relativeFrom="page">
            <wp:posOffset>-38100</wp:posOffset>
          </wp:positionH>
          <wp:positionV relativeFrom="page">
            <wp:align>bottom</wp:align>
          </wp:positionV>
          <wp:extent cx="8086725" cy="8601075"/>
          <wp:effectExtent l="0" t="0" r="9525"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58241" behindDoc="0" locked="1" layoutInCell="1" allowOverlap="1" wp14:anchorId="04CB69F8" wp14:editId="0AAD0E1D">
          <wp:simplePos x="0" y="0"/>
          <wp:positionH relativeFrom="page">
            <wp:posOffset>-144145</wp:posOffset>
          </wp:positionH>
          <wp:positionV relativeFrom="page">
            <wp:align>top</wp:align>
          </wp:positionV>
          <wp:extent cx="7844400" cy="3394800"/>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E8D4" w14:textId="77777777" w:rsidR="00FF0DC5" w:rsidRPr="00A6517C" w:rsidRDefault="00FF0DC5"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CC24" w14:textId="6F7C3D2F" w:rsidR="00FF0DC5" w:rsidRPr="00A6517C" w:rsidRDefault="00FF0DC5" w:rsidP="00A6517C">
    <w:r>
      <w:rPr>
        <w:noProof/>
        <w:lang w:eastAsia="en-GB"/>
      </w:rPr>
      <w:drawing>
        <wp:anchor distT="0" distB="0" distL="114300" distR="114300" simplePos="0" relativeHeight="251658244"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DAFF4" w14:textId="77777777" w:rsidR="00FF0DC5" w:rsidRPr="00980623" w:rsidRDefault="00FF0DC5"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80961B7"/>
    <w:multiLevelType w:val="hybridMultilevel"/>
    <w:tmpl w:val="F8849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2"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4"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5"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6"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9"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2D431657"/>
    <w:multiLevelType w:val="hybridMultilevel"/>
    <w:tmpl w:val="5B3EE92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39"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3"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5"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28D6B45"/>
    <w:multiLevelType w:val="hybridMultilevel"/>
    <w:tmpl w:val="EED27F6A"/>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53"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A8E753F"/>
    <w:multiLevelType w:val="hybridMultilevel"/>
    <w:tmpl w:val="FDAC553C"/>
    <w:lvl w:ilvl="0" w:tplc="0EF072F8">
      <w:start w:val="1"/>
      <w:numFmt w:val="lowerLetter"/>
      <w:lvlText w:val="(%1)"/>
      <w:lvlJc w:val="left"/>
      <w:pPr>
        <w:ind w:left="1359" w:hanging="360"/>
      </w:pPr>
      <w:rPr>
        <w:rFonts w:hint="default"/>
      </w:rPr>
    </w:lvl>
    <w:lvl w:ilvl="1" w:tplc="08090019" w:tentative="1">
      <w:start w:val="1"/>
      <w:numFmt w:val="lowerLetter"/>
      <w:lvlText w:val="%2."/>
      <w:lvlJc w:val="left"/>
      <w:pPr>
        <w:ind w:left="2079" w:hanging="360"/>
      </w:pPr>
    </w:lvl>
    <w:lvl w:ilvl="2" w:tplc="0809001B" w:tentative="1">
      <w:start w:val="1"/>
      <w:numFmt w:val="lowerRoman"/>
      <w:lvlText w:val="%3."/>
      <w:lvlJc w:val="right"/>
      <w:pPr>
        <w:ind w:left="2799" w:hanging="180"/>
      </w:pPr>
    </w:lvl>
    <w:lvl w:ilvl="3" w:tplc="0809000F" w:tentative="1">
      <w:start w:val="1"/>
      <w:numFmt w:val="decimal"/>
      <w:lvlText w:val="%4."/>
      <w:lvlJc w:val="left"/>
      <w:pPr>
        <w:ind w:left="3519" w:hanging="360"/>
      </w:pPr>
    </w:lvl>
    <w:lvl w:ilvl="4" w:tplc="08090019" w:tentative="1">
      <w:start w:val="1"/>
      <w:numFmt w:val="lowerLetter"/>
      <w:lvlText w:val="%5."/>
      <w:lvlJc w:val="left"/>
      <w:pPr>
        <w:ind w:left="4239" w:hanging="360"/>
      </w:pPr>
    </w:lvl>
    <w:lvl w:ilvl="5" w:tplc="0809001B" w:tentative="1">
      <w:start w:val="1"/>
      <w:numFmt w:val="lowerRoman"/>
      <w:lvlText w:val="%6."/>
      <w:lvlJc w:val="right"/>
      <w:pPr>
        <w:ind w:left="4959" w:hanging="180"/>
      </w:pPr>
    </w:lvl>
    <w:lvl w:ilvl="6" w:tplc="0809000F" w:tentative="1">
      <w:start w:val="1"/>
      <w:numFmt w:val="decimal"/>
      <w:lvlText w:val="%7."/>
      <w:lvlJc w:val="left"/>
      <w:pPr>
        <w:ind w:left="5679" w:hanging="360"/>
      </w:pPr>
    </w:lvl>
    <w:lvl w:ilvl="7" w:tplc="08090019" w:tentative="1">
      <w:start w:val="1"/>
      <w:numFmt w:val="lowerLetter"/>
      <w:lvlText w:val="%8."/>
      <w:lvlJc w:val="left"/>
      <w:pPr>
        <w:ind w:left="6399" w:hanging="360"/>
      </w:pPr>
    </w:lvl>
    <w:lvl w:ilvl="8" w:tplc="0809001B" w:tentative="1">
      <w:start w:val="1"/>
      <w:numFmt w:val="lowerRoman"/>
      <w:lvlText w:val="%9."/>
      <w:lvlJc w:val="right"/>
      <w:pPr>
        <w:ind w:left="7119" w:hanging="180"/>
      </w:pPr>
    </w:lvl>
  </w:abstractNum>
  <w:abstractNum w:abstractNumId="57"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68"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65302CD"/>
    <w:multiLevelType w:val="hybridMultilevel"/>
    <w:tmpl w:val="383A67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1"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4"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B0643CA"/>
    <w:multiLevelType w:val="hybridMultilevel"/>
    <w:tmpl w:val="4D7013BC"/>
    <w:lvl w:ilvl="0" w:tplc="0A34EC0C">
      <w:start w:val="1"/>
      <w:numFmt w:val="lowerLetter"/>
      <w:lvlText w:val="(%1)"/>
      <w:lvlJc w:val="left"/>
      <w:pPr>
        <w:ind w:left="996" w:hanging="432"/>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76"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62AC1E40"/>
    <w:multiLevelType w:val="hybridMultilevel"/>
    <w:tmpl w:val="434AD59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3EC2782"/>
    <w:multiLevelType w:val="hybridMultilevel"/>
    <w:tmpl w:val="73F2A2E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652C1A83"/>
    <w:multiLevelType w:val="hybridMultilevel"/>
    <w:tmpl w:val="C792078B"/>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5"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87"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0"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F0C5EB3"/>
    <w:multiLevelType w:val="hybridMultilevel"/>
    <w:tmpl w:val="434AD59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5"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6"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97" w15:restartNumberingAfterBreak="0">
    <w:nsid w:val="778E4D1C"/>
    <w:multiLevelType w:val="multilevel"/>
    <w:tmpl w:val="7D7CA560"/>
    <w:numStyleLink w:val="NumberedBulletsList"/>
  </w:abstractNum>
  <w:abstractNum w:abstractNumId="98"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8A5173D"/>
    <w:multiLevelType w:val="hybridMultilevel"/>
    <w:tmpl w:val="1B96BB1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0"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F7D2CA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86"/>
  </w:num>
  <w:num w:numId="12">
    <w:abstractNumId w:val="40"/>
  </w:num>
  <w:num w:numId="13">
    <w:abstractNumId w:val="100"/>
  </w:num>
  <w:num w:numId="14">
    <w:abstractNumId w:val="15"/>
  </w:num>
  <w:num w:numId="15">
    <w:abstractNumId w:val="97"/>
  </w:num>
  <w:num w:numId="16">
    <w:abstractNumId w:val="22"/>
  </w:num>
  <w:num w:numId="17">
    <w:abstractNumId w:val="42"/>
  </w:num>
  <w:num w:numId="18">
    <w:abstractNumId w:val="24"/>
  </w:num>
  <w:num w:numId="19">
    <w:abstractNumId w:val="68"/>
  </w:num>
  <w:num w:numId="20">
    <w:abstractNumId w:val="62"/>
  </w:num>
  <w:num w:numId="21">
    <w:abstractNumId w:val="102"/>
  </w:num>
  <w:num w:numId="22">
    <w:abstractNumId w:val="74"/>
  </w:num>
  <w:num w:numId="23">
    <w:abstractNumId w:val="21"/>
    <w:lvlOverride w:ilvl="0">
      <w:startOverride w:val="1"/>
    </w:lvlOverride>
    <w:lvlOverride w:ilvl="1"/>
    <w:lvlOverride w:ilvl="2"/>
    <w:lvlOverride w:ilvl="3"/>
    <w:lvlOverride w:ilvl="4"/>
    <w:lvlOverride w:ilvl="5"/>
    <w:lvlOverride w:ilvl="6"/>
    <w:lvlOverride w:ilvl="7"/>
    <w:lvlOverride w:ilvl="8"/>
  </w:num>
  <w:num w:numId="24">
    <w:abstractNumId w:val="82"/>
  </w:num>
  <w:num w:numId="25">
    <w:abstractNumId w:val="102"/>
  </w:num>
  <w:num w:numId="26">
    <w:abstractNumId w:val="69"/>
  </w:num>
  <w:num w:numId="27">
    <w:abstractNumId w:val="75"/>
  </w:num>
  <w:num w:numId="28">
    <w:abstractNumId w:val="34"/>
  </w:num>
  <w:num w:numId="29">
    <w:abstractNumId w:val="56"/>
  </w:num>
  <w:num w:numId="30">
    <w:abstractNumId w:val="17"/>
  </w:num>
  <w:num w:numId="31">
    <w:abstractNumId w:val="79"/>
  </w:num>
  <w:num w:numId="32">
    <w:abstractNumId w:val="91"/>
  </w:num>
  <w:num w:numId="33">
    <w:abstractNumId w:val="47"/>
  </w:num>
  <w:num w:numId="34">
    <w:abstractNumId w:val="28"/>
  </w:num>
  <w:num w:numId="35">
    <w:abstractNumId w:val="70"/>
  </w:num>
  <w:num w:numId="36">
    <w:abstractNumId w:val="96"/>
  </w:num>
  <w:num w:numId="37">
    <w:abstractNumId w:val="38"/>
  </w:num>
  <w:num w:numId="38">
    <w:abstractNumId w:val="30"/>
  </w:num>
  <w:num w:numId="39">
    <w:abstractNumId w:val="77"/>
  </w:num>
  <w:num w:numId="40">
    <w:abstractNumId w:val="84"/>
  </w:num>
  <w:num w:numId="41">
    <w:abstractNumId w:val="50"/>
  </w:num>
  <w:num w:numId="42">
    <w:abstractNumId w:val="74"/>
    <w:lvlOverride w:ilvl="0">
      <w:startOverride w:val="1"/>
    </w:lvlOverride>
  </w:num>
  <w:num w:numId="43">
    <w:abstractNumId w:val="35"/>
  </w:num>
  <w:num w:numId="44">
    <w:abstractNumId w:val="65"/>
  </w:num>
  <w:num w:numId="45">
    <w:abstractNumId w:val="13"/>
  </w:num>
  <w:num w:numId="46">
    <w:abstractNumId w:val="72"/>
  </w:num>
  <w:num w:numId="47">
    <w:abstractNumId w:val="55"/>
  </w:num>
  <w:num w:numId="48">
    <w:abstractNumId w:val="20"/>
  </w:num>
  <w:num w:numId="49">
    <w:abstractNumId w:val="98"/>
  </w:num>
  <w:num w:numId="50">
    <w:abstractNumId w:val="89"/>
  </w:num>
  <w:num w:numId="51">
    <w:abstractNumId w:val="90"/>
  </w:num>
  <w:num w:numId="52">
    <w:abstractNumId w:val="64"/>
  </w:num>
  <w:num w:numId="53">
    <w:abstractNumId w:val="14"/>
  </w:num>
  <w:num w:numId="54">
    <w:abstractNumId w:val="31"/>
  </w:num>
  <w:num w:numId="55">
    <w:abstractNumId w:val="43"/>
  </w:num>
  <w:num w:numId="56">
    <w:abstractNumId w:val="16"/>
  </w:num>
  <w:num w:numId="57">
    <w:abstractNumId w:val="81"/>
  </w:num>
  <w:num w:numId="58">
    <w:abstractNumId w:val="48"/>
  </w:num>
  <w:num w:numId="59">
    <w:abstractNumId w:val="44"/>
  </w:num>
  <w:num w:numId="60">
    <w:abstractNumId w:val="45"/>
  </w:num>
  <w:num w:numId="61">
    <w:abstractNumId w:val="71"/>
  </w:num>
  <w:num w:numId="62">
    <w:abstractNumId w:val="52"/>
  </w:num>
  <w:num w:numId="63">
    <w:abstractNumId w:val="99"/>
  </w:num>
  <w:num w:numId="64">
    <w:abstractNumId w:val="54"/>
  </w:num>
  <w:num w:numId="65">
    <w:abstractNumId w:val="63"/>
  </w:num>
  <w:num w:numId="66">
    <w:abstractNumId w:val="61"/>
  </w:num>
  <w:num w:numId="67">
    <w:abstractNumId w:val="41"/>
  </w:num>
  <w:num w:numId="68">
    <w:abstractNumId w:val="18"/>
  </w:num>
  <w:num w:numId="69">
    <w:abstractNumId w:val="10"/>
  </w:num>
  <w:num w:numId="70">
    <w:abstractNumId w:val="57"/>
  </w:num>
  <w:num w:numId="71">
    <w:abstractNumId w:val="88"/>
  </w:num>
  <w:num w:numId="72">
    <w:abstractNumId w:val="51"/>
  </w:num>
  <w:num w:numId="73">
    <w:abstractNumId w:val="85"/>
  </w:num>
  <w:num w:numId="74">
    <w:abstractNumId w:val="23"/>
  </w:num>
  <w:num w:numId="75">
    <w:abstractNumId w:val="29"/>
  </w:num>
  <w:num w:numId="76">
    <w:abstractNumId w:val="93"/>
  </w:num>
  <w:num w:numId="77">
    <w:abstractNumId w:val="87"/>
  </w:num>
  <w:num w:numId="78">
    <w:abstractNumId w:val="46"/>
  </w:num>
  <w:num w:numId="79">
    <w:abstractNumId w:val="95"/>
  </w:num>
  <w:num w:numId="80">
    <w:abstractNumId w:val="12"/>
  </w:num>
  <w:num w:numId="81">
    <w:abstractNumId w:val="83"/>
  </w:num>
  <w:num w:numId="82">
    <w:abstractNumId w:val="25"/>
  </w:num>
  <w:num w:numId="83">
    <w:abstractNumId w:val="37"/>
  </w:num>
  <w:num w:numId="84">
    <w:abstractNumId w:val="94"/>
  </w:num>
  <w:num w:numId="85">
    <w:abstractNumId w:val="26"/>
  </w:num>
  <w:num w:numId="86">
    <w:abstractNumId w:val="49"/>
  </w:num>
  <w:num w:numId="87">
    <w:abstractNumId w:val="66"/>
  </w:num>
  <w:num w:numId="88">
    <w:abstractNumId w:val="19"/>
  </w:num>
  <w:num w:numId="89">
    <w:abstractNumId w:val="27"/>
  </w:num>
  <w:num w:numId="90">
    <w:abstractNumId w:val="78"/>
  </w:num>
  <w:num w:numId="91">
    <w:abstractNumId w:val="11"/>
  </w:num>
  <w:num w:numId="92">
    <w:abstractNumId w:val="36"/>
  </w:num>
  <w:num w:numId="93">
    <w:abstractNumId w:val="60"/>
  </w:num>
  <w:num w:numId="94">
    <w:abstractNumId w:val="58"/>
  </w:num>
  <w:num w:numId="95">
    <w:abstractNumId w:val="32"/>
  </w:num>
  <w:num w:numId="96">
    <w:abstractNumId w:val="59"/>
  </w:num>
  <w:num w:numId="97">
    <w:abstractNumId w:val="101"/>
  </w:num>
  <w:num w:numId="98">
    <w:abstractNumId w:val="73"/>
  </w:num>
  <w:num w:numId="99">
    <w:abstractNumId w:val="39"/>
  </w:num>
  <w:num w:numId="100">
    <w:abstractNumId w:val="53"/>
  </w:num>
  <w:num w:numId="101">
    <w:abstractNumId w:val="76"/>
  </w:num>
  <w:num w:numId="102">
    <w:abstractNumId w:val="33"/>
  </w:num>
  <w:num w:numId="103">
    <w:abstractNumId w:val="92"/>
  </w:num>
  <w:num w:numId="104">
    <w:abstractNumId w:val="80"/>
  </w:num>
  <w:num w:numId="105">
    <w:abstractNumId w:val="67"/>
  </w:num>
  <w:numIdMacAtCleanup w:val="1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Johnson (ESO), Antony">
    <w15:presenceInfo w15:providerId="AD" w15:userId="S::Antony.Johnson@uk.nationalgrid.com::ea3158fb-3b36-4d33-b3dc-8adf0fb14d86"/>
  </w15:person>
  <w15:person w15:author="Antony Johnson [2]">
    <w15:presenceInfo w15:providerId="AD" w15:userId="S::Antony.Johnson@uk.nationalgrid.com::ea3158fb-3b36-4d33-b3dc-8adf0fb14d86"/>
  </w15:person>
  <w15:person w15:author="Halford(ESO), Davi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16"/>
    <w:rsid w:val="0000092C"/>
    <w:rsid w:val="00000FFF"/>
    <w:rsid w:val="000017C7"/>
    <w:rsid w:val="00002EAF"/>
    <w:rsid w:val="00002F94"/>
    <w:rsid w:val="0000315C"/>
    <w:rsid w:val="000044C0"/>
    <w:rsid w:val="0000524D"/>
    <w:rsid w:val="000059DD"/>
    <w:rsid w:val="00006447"/>
    <w:rsid w:val="00006EC8"/>
    <w:rsid w:val="00007028"/>
    <w:rsid w:val="00010430"/>
    <w:rsid w:val="000104DD"/>
    <w:rsid w:val="00011992"/>
    <w:rsid w:val="000119C7"/>
    <w:rsid w:val="00011C2C"/>
    <w:rsid w:val="00013752"/>
    <w:rsid w:val="00013E21"/>
    <w:rsid w:val="000143CF"/>
    <w:rsid w:val="00014458"/>
    <w:rsid w:val="00015A2A"/>
    <w:rsid w:val="000203F7"/>
    <w:rsid w:val="000208CF"/>
    <w:rsid w:val="00021319"/>
    <w:rsid w:val="000213BA"/>
    <w:rsid w:val="00021423"/>
    <w:rsid w:val="000218CE"/>
    <w:rsid w:val="000226A1"/>
    <w:rsid w:val="00022819"/>
    <w:rsid w:val="00022B39"/>
    <w:rsid w:val="00022BAE"/>
    <w:rsid w:val="000236D7"/>
    <w:rsid w:val="00023CC5"/>
    <w:rsid w:val="00023D3F"/>
    <w:rsid w:val="0002463D"/>
    <w:rsid w:val="000246B0"/>
    <w:rsid w:val="000266A9"/>
    <w:rsid w:val="00027044"/>
    <w:rsid w:val="00027074"/>
    <w:rsid w:val="00027845"/>
    <w:rsid w:val="00030017"/>
    <w:rsid w:val="000303A3"/>
    <w:rsid w:val="00030548"/>
    <w:rsid w:val="00031305"/>
    <w:rsid w:val="0003185F"/>
    <w:rsid w:val="00032812"/>
    <w:rsid w:val="000332D2"/>
    <w:rsid w:val="0003395B"/>
    <w:rsid w:val="000347AB"/>
    <w:rsid w:val="00034DE8"/>
    <w:rsid w:val="00034F7A"/>
    <w:rsid w:val="00036E0D"/>
    <w:rsid w:val="00036ECA"/>
    <w:rsid w:val="00037D0E"/>
    <w:rsid w:val="00040346"/>
    <w:rsid w:val="00040C77"/>
    <w:rsid w:val="00041822"/>
    <w:rsid w:val="0004185A"/>
    <w:rsid w:val="00041BFC"/>
    <w:rsid w:val="000421C8"/>
    <w:rsid w:val="0004277D"/>
    <w:rsid w:val="00043292"/>
    <w:rsid w:val="00043572"/>
    <w:rsid w:val="000436D6"/>
    <w:rsid w:val="00043758"/>
    <w:rsid w:val="000438E6"/>
    <w:rsid w:val="00044065"/>
    <w:rsid w:val="000440A5"/>
    <w:rsid w:val="00044DA4"/>
    <w:rsid w:val="00045811"/>
    <w:rsid w:val="0004599D"/>
    <w:rsid w:val="00046D23"/>
    <w:rsid w:val="000501BC"/>
    <w:rsid w:val="00051BDA"/>
    <w:rsid w:val="00052567"/>
    <w:rsid w:val="00053545"/>
    <w:rsid w:val="000538CA"/>
    <w:rsid w:val="00053BA5"/>
    <w:rsid w:val="00055072"/>
    <w:rsid w:val="000556E6"/>
    <w:rsid w:val="0005782E"/>
    <w:rsid w:val="00060FB6"/>
    <w:rsid w:val="0006157F"/>
    <w:rsid w:val="00061FBD"/>
    <w:rsid w:val="0006260B"/>
    <w:rsid w:val="00062681"/>
    <w:rsid w:val="00062A59"/>
    <w:rsid w:val="00062B8A"/>
    <w:rsid w:val="00062E14"/>
    <w:rsid w:val="000634D9"/>
    <w:rsid w:val="000638EF"/>
    <w:rsid w:val="00063CFD"/>
    <w:rsid w:val="000647ED"/>
    <w:rsid w:val="00064FB3"/>
    <w:rsid w:val="0006536F"/>
    <w:rsid w:val="000655C6"/>
    <w:rsid w:val="00065DF3"/>
    <w:rsid w:val="000666C4"/>
    <w:rsid w:val="00066ABB"/>
    <w:rsid w:val="00067FC7"/>
    <w:rsid w:val="00070BFC"/>
    <w:rsid w:val="000714D9"/>
    <w:rsid w:val="000714E6"/>
    <w:rsid w:val="00071D30"/>
    <w:rsid w:val="00071FE5"/>
    <w:rsid w:val="00072FFA"/>
    <w:rsid w:val="00073245"/>
    <w:rsid w:val="00073AA7"/>
    <w:rsid w:val="00073F44"/>
    <w:rsid w:val="000741FA"/>
    <w:rsid w:val="000746D3"/>
    <w:rsid w:val="000749FA"/>
    <w:rsid w:val="00075F52"/>
    <w:rsid w:val="00076586"/>
    <w:rsid w:val="000769CA"/>
    <w:rsid w:val="000772BB"/>
    <w:rsid w:val="00077492"/>
    <w:rsid w:val="00080B6C"/>
    <w:rsid w:val="00081106"/>
    <w:rsid w:val="000814BB"/>
    <w:rsid w:val="000816B3"/>
    <w:rsid w:val="00081F84"/>
    <w:rsid w:val="00081FD6"/>
    <w:rsid w:val="000821BE"/>
    <w:rsid w:val="00082B5A"/>
    <w:rsid w:val="00083974"/>
    <w:rsid w:val="00083E12"/>
    <w:rsid w:val="00083FD7"/>
    <w:rsid w:val="000846E8"/>
    <w:rsid w:val="000847DC"/>
    <w:rsid w:val="00084C5F"/>
    <w:rsid w:val="0008558D"/>
    <w:rsid w:val="00086BC3"/>
    <w:rsid w:val="00086D14"/>
    <w:rsid w:val="00086E8B"/>
    <w:rsid w:val="00087020"/>
    <w:rsid w:val="000876D6"/>
    <w:rsid w:val="0009097A"/>
    <w:rsid w:val="0009211E"/>
    <w:rsid w:val="000923D5"/>
    <w:rsid w:val="0009276B"/>
    <w:rsid w:val="00092C02"/>
    <w:rsid w:val="00092D2F"/>
    <w:rsid w:val="00092E82"/>
    <w:rsid w:val="00093369"/>
    <w:rsid w:val="000946F1"/>
    <w:rsid w:val="00094E5F"/>
    <w:rsid w:val="0009609C"/>
    <w:rsid w:val="000966D4"/>
    <w:rsid w:val="00096C77"/>
    <w:rsid w:val="00097FED"/>
    <w:rsid w:val="000A0EE8"/>
    <w:rsid w:val="000A1C65"/>
    <w:rsid w:val="000A2C20"/>
    <w:rsid w:val="000A3870"/>
    <w:rsid w:val="000A4368"/>
    <w:rsid w:val="000A4541"/>
    <w:rsid w:val="000A4598"/>
    <w:rsid w:val="000A4F99"/>
    <w:rsid w:val="000A7017"/>
    <w:rsid w:val="000B0F9C"/>
    <w:rsid w:val="000B19B2"/>
    <w:rsid w:val="000B296B"/>
    <w:rsid w:val="000B304C"/>
    <w:rsid w:val="000B33FB"/>
    <w:rsid w:val="000B3AC8"/>
    <w:rsid w:val="000B3B36"/>
    <w:rsid w:val="000B3F97"/>
    <w:rsid w:val="000B475E"/>
    <w:rsid w:val="000B5338"/>
    <w:rsid w:val="000B5FD5"/>
    <w:rsid w:val="000B6756"/>
    <w:rsid w:val="000B6A4C"/>
    <w:rsid w:val="000B7E99"/>
    <w:rsid w:val="000C0366"/>
    <w:rsid w:val="000C0D0A"/>
    <w:rsid w:val="000C2CEA"/>
    <w:rsid w:val="000C35E2"/>
    <w:rsid w:val="000C3953"/>
    <w:rsid w:val="000C3D05"/>
    <w:rsid w:val="000C5017"/>
    <w:rsid w:val="000C53DB"/>
    <w:rsid w:val="000C64F6"/>
    <w:rsid w:val="000C66C7"/>
    <w:rsid w:val="000C6DA8"/>
    <w:rsid w:val="000C7430"/>
    <w:rsid w:val="000D03BE"/>
    <w:rsid w:val="000D16EC"/>
    <w:rsid w:val="000D2220"/>
    <w:rsid w:val="000D3A7B"/>
    <w:rsid w:val="000D3E58"/>
    <w:rsid w:val="000D4C01"/>
    <w:rsid w:val="000D4E21"/>
    <w:rsid w:val="000D563D"/>
    <w:rsid w:val="000D5B6E"/>
    <w:rsid w:val="000D65A7"/>
    <w:rsid w:val="000D7BD3"/>
    <w:rsid w:val="000E068A"/>
    <w:rsid w:val="000E1D8D"/>
    <w:rsid w:val="000E1ECB"/>
    <w:rsid w:val="000E2331"/>
    <w:rsid w:val="000E3824"/>
    <w:rsid w:val="000E43B5"/>
    <w:rsid w:val="000E496F"/>
    <w:rsid w:val="000E507A"/>
    <w:rsid w:val="000E5122"/>
    <w:rsid w:val="000E6380"/>
    <w:rsid w:val="000E6C6B"/>
    <w:rsid w:val="000E71AD"/>
    <w:rsid w:val="000E74B9"/>
    <w:rsid w:val="000E7F8A"/>
    <w:rsid w:val="000F033D"/>
    <w:rsid w:val="000F0452"/>
    <w:rsid w:val="000F0DFB"/>
    <w:rsid w:val="000F120C"/>
    <w:rsid w:val="000F224C"/>
    <w:rsid w:val="000F2781"/>
    <w:rsid w:val="000F3B4B"/>
    <w:rsid w:val="000F3E38"/>
    <w:rsid w:val="000F5DF1"/>
    <w:rsid w:val="000F65D6"/>
    <w:rsid w:val="000F67B8"/>
    <w:rsid w:val="001007CC"/>
    <w:rsid w:val="0010311E"/>
    <w:rsid w:val="00103BED"/>
    <w:rsid w:val="00103DA4"/>
    <w:rsid w:val="001053BA"/>
    <w:rsid w:val="001060D4"/>
    <w:rsid w:val="001060E8"/>
    <w:rsid w:val="00106B84"/>
    <w:rsid w:val="00107C4C"/>
    <w:rsid w:val="00107FEF"/>
    <w:rsid w:val="00110513"/>
    <w:rsid w:val="00110F32"/>
    <w:rsid w:val="00111418"/>
    <w:rsid w:val="001122FE"/>
    <w:rsid w:val="00112C46"/>
    <w:rsid w:val="001135E8"/>
    <w:rsid w:val="001137FB"/>
    <w:rsid w:val="0011389F"/>
    <w:rsid w:val="00113BF5"/>
    <w:rsid w:val="00113CB3"/>
    <w:rsid w:val="00113EA7"/>
    <w:rsid w:val="00113F39"/>
    <w:rsid w:val="0011423A"/>
    <w:rsid w:val="001145E7"/>
    <w:rsid w:val="001155B3"/>
    <w:rsid w:val="00115BAF"/>
    <w:rsid w:val="00116009"/>
    <w:rsid w:val="00116AEB"/>
    <w:rsid w:val="001173F1"/>
    <w:rsid w:val="00117791"/>
    <w:rsid w:val="00117DA6"/>
    <w:rsid w:val="001203FF"/>
    <w:rsid w:val="00120547"/>
    <w:rsid w:val="001215FA"/>
    <w:rsid w:val="00124068"/>
    <w:rsid w:val="00124925"/>
    <w:rsid w:val="00124E29"/>
    <w:rsid w:val="0012542D"/>
    <w:rsid w:val="001258BB"/>
    <w:rsid w:val="001261EE"/>
    <w:rsid w:val="00127759"/>
    <w:rsid w:val="001277BE"/>
    <w:rsid w:val="00130F65"/>
    <w:rsid w:val="001310F0"/>
    <w:rsid w:val="0013223F"/>
    <w:rsid w:val="00132C86"/>
    <w:rsid w:val="001340C9"/>
    <w:rsid w:val="001349FB"/>
    <w:rsid w:val="00134AC2"/>
    <w:rsid w:val="00134AF9"/>
    <w:rsid w:val="00134E12"/>
    <w:rsid w:val="00134F82"/>
    <w:rsid w:val="0013659A"/>
    <w:rsid w:val="00136B6F"/>
    <w:rsid w:val="00137D1B"/>
    <w:rsid w:val="00137F1E"/>
    <w:rsid w:val="001406A7"/>
    <w:rsid w:val="0014185A"/>
    <w:rsid w:val="00141869"/>
    <w:rsid w:val="00141AC1"/>
    <w:rsid w:val="001426CA"/>
    <w:rsid w:val="0014293F"/>
    <w:rsid w:val="001433C9"/>
    <w:rsid w:val="00143C56"/>
    <w:rsid w:val="0014454C"/>
    <w:rsid w:val="001446CA"/>
    <w:rsid w:val="00144C22"/>
    <w:rsid w:val="00144D31"/>
    <w:rsid w:val="00146202"/>
    <w:rsid w:val="00146DE3"/>
    <w:rsid w:val="00146EC7"/>
    <w:rsid w:val="00147154"/>
    <w:rsid w:val="00147BF4"/>
    <w:rsid w:val="001502A6"/>
    <w:rsid w:val="001510CA"/>
    <w:rsid w:val="001516B9"/>
    <w:rsid w:val="00151D8A"/>
    <w:rsid w:val="00152912"/>
    <w:rsid w:val="00152DF0"/>
    <w:rsid w:val="00153066"/>
    <w:rsid w:val="001535B0"/>
    <w:rsid w:val="001536C3"/>
    <w:rsid w:val="00153CA9"/>
    <w:rsid w:val="00154713"/>
    <w:rsid w:val="00154C3B"/>
    <w:rsid w:val="00155E29"/>
    <w:rsid w:val="00160853"/>
    <w:rsid w:val="00160DA6"/>
    <w:rsid w:val="00162709"/>
    <w:rsid w:val="00162ADF"/>
    <w:rsid w:val="00162E93"/>
    <w:rsid w:val="0016337B"/>
    <w:rsid w:val="00163616"/>
    <w:rsid w:val="00164401"/>
    <w:rsid w:val="0016480C"/>
    <w:rsid w:val="001655CB"/>
    <w:rsid w:val="0016594A"/>
    <w:rsid w:val="001662A5"/>
    <w:rsid w:val="00166307"/>
    <w:rsid w:val="001668BE"/>
    <w:rsid w:val="00166A57"/>
    <w:rsid w:val="0016758D"/>
    <w:rsid w:val="001675DE"/>
    <w:rsid w:val="00167EDC"/>
    <w:rsid w:val="00167F6A"/>
    <w:rsid w:val="00170B39"/>
    <w:rsid w:val="0017104D"/>
    <w:rsid w:val="0017122F"/>
    <w:rsid w:val="001722A3"/>
    <w:rsid w:val="001722AB"/>
    <w:rsid w:val="00172340"/>
    <w:rsid w:val="00172569"/>
    <w:rsid w:val="0017274A"/>
    <w:rsid w:val="00172D2F"/>
    <w:rsid w:val="00173215"/>
    <w:rsid w:val="0017346A"/>
    <w:rsid w:val="00173FC9"/>
    <w:rsid w:val="00174406"/>
    <w:rsid w:val="00174F53"/>
    <w:rsid w:val="0017581D"/>
    <w:rsid w:val="00176443"/>
    <w:rsid w:val="00176FB8"/>
    <w:rsid w:val="00177CCF"/>
    <w:rsid w:val="001806ED"/>
    <w:rsid w:val="00181B49"/>
    <w:rsid w:val="00182168"/>
    <w:rsid w:val="00186A6D"/>
    <w:rsid w:val="00186DF4"/>
    <w:rsid w:val="00186FE8"/>
    <w:rsid w:val="00187AEF"/>
    <w:rsid w:val="00187E75"/>
    <w:rsid w:val="00190A8D"/>
    <w:rsid w:val="001917FE"/>
    <w:rsid w:val="00191DCD"/>
    <w:rsid w:val="001920B4"/>
    <w:rsid w:val="001935DE"/>
    <w:rsid w:val="001938FD"/>
    <w:rsid w:val="00193E2E"/>
    <w:rsid w:val="00193F3F"/>
    <w:rsid w:val="0019567E"/>
    <w:rsid w:val="00195C2B"/>
    <w:rsid w:val="00196281"/>
    <w:rsid w:val="0019677B"/>
    <w:rsid w:val="00196A2C"/>
    <w:rsid w:val="001A0E5B"/>
    <w:rsid w:val="001A170B"/>
    <w:rsid w:val="001A24B0"/>
    <w:rsid w:val="001A343E"/>
    <w:rsid w:val="001A3AD0"/>
    <w:rsid w:val="001A3BE2"/>
    <w:rsid w:val="001A40A7"/>
    <w:rsid w:val="001A44FD"/>
    <w:rsid w:val="001A466F"/>
    <w:rsid w:val="001A4EB3"/>
    <w:rsid w:val="001A574A"/>
    <w:rsid w:val="001A593A"/>
    <w:rsid w:val="001B3188"/>
    <w:rsid w:val="001B3315"/>
    <w:rsid w:val="001B33CC"/>
    <w:rsid w:val="001B3799"/>
    <w:rsid w:val="001B4229"/>
    <w:rsid w:val="001B5463"/>
    <w:rsid w:val="001B60BF"/>
    <w:rsid w:val="001B6B0A"/>
    <w:rsid w:val="001B799C"/>
    <w:rsid w:val="001B7A30"/>
    <w:rsid w:val="001B7D49"/>
    <w:rsid w:val="001C0639"/>
    <w:rsid w:val="001C1745"/>
    <w:rsid w:val="001C185D"/>
    <w:rsid w:val="001C1930"/>
    <w:rsid w:val="001C1B90"/>
    <w:rsid w:val="001C26AD"/>
    <w:rsid w:val="001C2A96"/>
    <w:rsid w:val="001C30D3"/>
    <w:rsid w:val="001C4ABF"/>
    <w:rsid w:val="001C4DB5"/>
    <w:rsid w:val="001C62FA"/>
    <w:rsid w:val="001C66B1"/>
    <w:rsid w:val="001C67DA"/>
    <w:rsid w:val="001D00F7"/>
    <w:rsid w:val="001D14F7"/>
    <w:rsid w:val="001D26B9"/>
    <w:rsid w:val="001D297B"/>
    <w:rsid w:val="001D2FA5"/>
    <w:rsid w:val="001D3F25"/>
    <w:rsid w:val="001D5C75"/>
    <w:rsid w:val="001D682C"/>
    <w:rsid w:val="001D7879"/>
    <w:rsid w:val="001E1C0C"/>
    <w:rsid w:val="001E1F49"/>
    <w:rsid w:val="001E2110"/>
    <w:rsid w:val="001E2E4F"/>
    <w:rsid w:val="001E372F"/>
    <w:rsid w:val="001E3764"/>
    <w:rsid w:val="001E3AFA"/>
    <w:rsid w:val="001E40C5"/>
    <w:rsid w:val="001E4132"/>
    <w:rsid w:val="001E4924"/>
    <w:rsid w:val="001E54FC"/>
    <w:rsid w:val="001E5554"/>
    <w:rsid w:val="001E5808"/>
    <w:rsid w:val="001E6636"/>
    <w:rsid w:val="001E6751"/>
    <w:rsid w:val="001E69BC"/>
    <w:rsid w:val="001E70D2"/>
    <w:rsid w:val="001E74F3"/>
    <w:rsid w:val="001E7596"/>
    <w:rsid w:val="001E7752"/>
    <w:rsid w:val="001E7932"/>
    <w:rsid w:val="001E7F97"/>
    <w:rsid w:val="001F04C9"/>
    <w:rsid w:val="001F0FD2"/>
    <w:rsid w:val="001F101E"/>
    <w:rsid w:val="001F1748"/>
    <w:rsid w:val="001F364B"/>
    <w:rsid w:val="001F3D24"/>
    <w:rsid w:val="001F4DAE"/>
    <w:rsid w:val="001F4FC6"/>
    <w:rsid w:val="001F5541"/>
    <w:rsid w:val="001F59A5"/>
    <w:rsid w:val="001F59CD"/>
    <w:rsid w:val="001F6599"/>
    <w:rsid w:val="001F6EA4"/>
    <w:rsid w:val="001F6F8D"/>
    <w:rsid w:val="001F77DC"/>
    <w:rsid w:val="00200319"/>
    <w:rsid w:val="002005E2"/>
    <w:rsid w:val="00200E17"/>
    <w:rsid w:val="0020128F"/>
    <w:rsid w:val="0020555B"/>
    <w:rsid w:val="00206604"/>
    <w:rsid w:val="002071F6"/>
    <w:rsid w:val="002071FF"/>
    <w:rsid w:val="0020728D"/>
    <w:rsid w:val="00207EBF"/>
    <w:rsid w:val="00207FF1"/>
    <w:rsid w:val="0021126A"/>
    <w:rsid w:val="002121DE"/>
    <w:rsid w:val="002122D2"/>
    <w:rsid w:val="00213B3F"/>
    <w:rsid w:val="00213FC7"/>
    <w:rsid w:val="0021404C"/>
    <w:rsid w:val="00214B18"/>
    <w:rsid w:val="00214DE7"/>
    <w:rsid w:val="0021513D"/>
    <w:rsid w:val="00215172"/>
    <w:rsid w:val="002152FA"/>
    <w:rsid w:val="00215492"/>
    <w:rsid w:val="00215B3E"/>
    <w:rsid w:val="00216034"/>
    <w:rsid w:val="00216A65"/>
    <w:rsid w:val="002172FE"/>
    <w:rsid w:val="00217572"/>
    <w:rsid w:val="00220292"/>
    <w:rsid w:val="002209A6"/>
    <w:rsid w:val="00221B5A"/>
    <w:rsid w:val="002228F3"/>
    <w:rsid w:val="00223A62"/>
    <w:rsid w:val="0022494E"/>
    <w:rsid w:val="002249DB"/>
    <w:rsid w:val="00224DCF"/>
    <w:rsid w:val="00225056"/>
    <w:rsid w:val="002250FC"/>
    <w:rsid w:val="002258C2"/>
    <w:rsid w:val="00226DDB"/>
    <w:rsid w:val="00226EAA"/>
    <w:rsid w:val="00227DA0"/>
    <w:rsid w:val="00227DEE"/>
    <w:rsid w:val="002327FC"/>
    <w:rsid w:val="00233A0A"/>
    <w:rsid w:val="00233D9C"/>
    <w:rsid w:val="0023612C"/>
    <w:rsid w:val="0023650C"/>
    <w:rsid w:val="00236931"/>
    <w:rsid w:val="00236CFB"/>
    <w:rsid w:val="00236F2D"/>
    <w:rsid w:val="0024092B"/>
    <w:rsid w:val="00240BBA"/>
    <w:rsid w:val="00240C61"/>
    <w:rsid w:val="00240E51"/>
    <w:rsid w:val="0024129E"/>
    <w:rsid w:val="0024163D"/>
    <w:rsid w:val="00241AA1"/>
    <w:rsid w:val="00241B4F"/>
    <w:rsid w:val="00241CFE"/>
    <w:rsid w:val="00243036"/>
    <w:rsid w:val="00243F3D"/>
    <w:rsid w:val="00244166"/>
    <w:rsid w:val="00246FF1"/>
    <w:rsid w:val="00247C75"/>
    <w:rsid w:val="00247D9F"/>
    <w:rsid w:val="00251245"/>
    <w:rsid w:val="002513FE"/>
    <w:rsid w:val="002517A5"/>
    <w:rsid w:val="002518AB"/>
    <w:rsid w:val="00251AC7"/>
    <w:rsid w:val="00251EF1"/>
    <w:rsid w:val="00252951"/>
    <w:rsid w:val="0025313E"/>
    <w:rsid w:val="0025377E"/>
    <w:rsid w:val="00253FF0"/>
    <w:rsid w:val="00254702"/>
    <w:rsid w:val="00254ACB"/>
    <w:rsid w:val="00254EB1"/>
    <w:rsid w:val="0025501B"/>
    <w:rsid w:val="0025509C"/>
    <w:rsid w:val="00256845"/>
    <w:rsid w:val="00256B32"/>
    <w:rsid w:val="00261382"/>
    <w:rsid w:val="00261FDF"/>
    <w:rsid w:val="00262A98"/>
    <w:rsid w:val="00263720"/>
    <w:rsid w:val="00263CC1"/>
    <w:rsid w:val="0027030E"/>
    <w:rsid w:val="00270DDA"/>
    <w:rsid w:val="00271135"/>
    <w:rsid w:val="002717E8"/>
    <w:rsid w:val="00272013"/>
    <w:rsid w:val="0027204E"/>
    <w:rsid w:val="00273931"/>
    <w:rsid w:val="00274FB1"/>
    <w:rsid w:val="0027568B"/>
    <w:rsid w:val="00275D22"/>
    <w:rsid w:val="00275E09"/>
    <w:rsid w:val="00276BA1"/>
    <w:rsid w:val="00277702"/>
    <w:rsid w:val="002778F6"/>
    <w:rsid w:val="00277B32"/>
    <w:rsid w:val="00277D66"/>
    <w:rsid w:val="00277DD9"/>
    <w:rsid w:val="00280106"/>
    <w:rsid w:val="002816F7"/>
    <w:rsid w:val="00281809"/>
    <w:rsid w:val="00281909"/>
    <w:rsid w:val="00281976"/>
    <w:rsid w:val="00281AB6"/>
    <w:rsid w:val="00281CDF"/>
    <w:rsid w:val="002827FE"/>
    <w:rsid w:val="00282A6B"/>
    <w:rsid w:val="00284A52"/>
    <w:rsid w:val="00284D7C"/>
    <w:rsid w:val="0028516B"/>
    <w:rsid w:val="00285D15"/>
    <w:rsid w:val="00286477"/>
    <w:rsid w:val="002872AD"/>
    <w:rsid w:val="002874BE"/>
    <w:rsid w:val="002876A7"/>
    <w:rsid w:val="002900BF"/>
    <w:rsid w:val="00290262"/>
    <w:rsid w:val="00290786"/>
    <w:rsid w:val="0029107B"/>
    <w:rsid w:val="0029156A"/>
    <w:rsid w:val="00291B33"/>
    <w:rsid w:val="00291E2C"/>
    <w:rsid w:val="00293344"/>
    <w:rsid w:val="0029334F"/>
    <w:rsid w:val="00293E01"/>
    <w:rsid w:val="0029478F"/>
    <w:rsid w:val="00294AAD"/>
    <w:rsid w:val="002953B9"/>
    <w:rsid w:val="002968DD"/>
    <w:rsid w:val="00297C15"/>
    <w:rsid w:val="002A1BB3"/>
    <w:rsid w:val="002A21AE"/>
    <w:rsid w:val="002A2B06"/>
    <w:rsid w:val="002A42A5"/>
    <w:rsid w:val="002A4391"/>
    <w:rsid w:val="002A47B7"/>
    <w:rsid w:val="002A53AC"/>
    <w:rsid w:val="002A5628"/>
    <w:rsid w:val="002A75D3"/>
    <w:rsid w:val="002A7C66"/>
    <w:rsid w:val="002B0E2D"/>
    <w:rsid w:val="002B159B"/>
    <w:rsid w:val="002B1962"/>
    <w:rsid w:val="002B1FC9"/>
    <w:rsid w:val="002B1FE7"/>
    <w:rsid w:val="002B228B"/>
    <w:rsid w:val="002B25D2"/>
    <w:rsid w:val="002B3746"/>
    <w:rsid w:val="002B3A58"/>
    <w:rsid w:val="002B406F"/>
    <w:rsid w:val="002B43DB"/>
    <w:rsid w:val="002B5088"/>
    <w:rsid w:val="002B56D4"/>
    <w:rsid w:val="002B735B"/>
    <w:rsid w:val="002C0C76"/>
    <w:rsid w:val="002C112B"/>
    <w:rsid w:val="002C1211"/>
    <w:rsid w:val="002C1261"/>
    <w:rsid w:val="002C18A3"/>
    <w:rsid w:val="002C2938"/>
    <w:rsid w:val="002C3A7C"/>
    <w:rsid w:val="002C3C01"/>
    <w:rsid w:val="002C4AC0"/>
    <w:rsid w:val="002C4BAB"/>
    <w:rsid w:val="002C67B0"/>
    <w:rsid w:val="002C7176"/>
    <w:rsid w:val="002C7A80"/>
    <w:rsid w:val="002D02A7"/>
    <w:rsid w:val="002D02FA"/>
    <w:rsid w:val="002D05C5"/>
    <w:rsid w:val="002D0FEC"/>
    <w:rsid w:val="002D3490"/>
    <w:rsid w:val="002D3503"/>
    <w:rsid w:val="002D4CD5"/>
    <w:rsid w:val="002D4E3F"/>
    <w:rsid w:val="002D5145"/>
    <w:rsid w:val="002D5FE2"/>
    <w:rsid w:val="002D6406"/>
    <w:rsid w:val="002D6BAE"/>
    <w:rsid w:val="002D728B"/>
    <w:rsid w:val="002E0E15"/>
    <w:rsid w:val="002E2BF9"/>
    <w:rsid w:val="002E41CC"/>
    <w:rsid w:val="002E4EBF"/>
    <w:rsid w:val="002E563A"/>
    <w:rsid w:val="002E63F9"/>
    <w:rsid w:val="002E6A47"/>
    <w:rsid w:val="002E7562"/>
    <w:rsid w:val="002E75FB"/>
    <w:rsid w:val="002F00A6"/>
    <w:rsid w:val="002F1E8F"/>
    <w:rsid w:val="002F3145"/>
    <w:rsid w:val="002F329C"/>
    <w:rsid w:val="002F3900"/>
    <w:rsid w:val="002F3F4B"/>
    <w:rsid w:val="002F46B4"/>
    <w:rsid w:val="002F489A"/>
    <w:rsid w:val="002F547E"/>
    <w:rsid w:val="002F592C"/>
    <w:rsid w:val="002F6F4F"/>
    <w:rsid w:val="002F7653"/>
    <w:rsid w:val="002F7961"/>
    <w:rsid w:val="002F7DB8"/>
    <w:rsid w:val="003003BD"/>
    <w:rsid w:val="00300CC5"/>
    <w:rsid w:val="0030153C"/>
    <w:rsid w:val="00301C3D"/>
    <w:rsid w:val="00301EF5"/>
    <w:rsid w:val="00302059"/>
    <w:rsid w:val="0030205D"/>
    <w:rsid w:val="00302539"/>
    <w:rsid w:val="00303237"/>
    <w:rsid w:val="0030350E"/>
    <w:rsid w:val="00304A89"/>
    <w:rsid w:val="00305777"/>
    <w:rsid w:val="00305FF4"/>
    <w:rsid w:val="003067B1"/>
    <w:rsid w:val="003067CF"/>
    <w:rsid w:val="00306812"/>
    <w:rsid w:val="003102FE"/>
    <w:rsid w:val="00310784"/>
    <w:rsid w:val="00310AB7"/>
    <w:rsid w:val="00312197"/>
    <w:rsid w:val="00313E6E"/>
    <w:rsid w:val="00314936"/>
    <w:rsid w:val="00314E7F"/>
    <w:rsid w:val="00315202"/>
    <w:rsid w:val="0031633F"/>
    <w:rsid w:val="00316699"/>
    <w:rsid w:val="00316A86"/>
    <w:rsid w:val="00316C6A"/>
    <w:rsid w:val="003171AB"/>
    <w:rsid w:val="003177BD"/>
    <w:rsid w:val="003179A9"/>
    <w:rsid w:val="003223C4"/>
    <w:rsid w:val="0032325D"/>
    <w:rsid w:val="00323B71"/>
    <w:rsid w:val="00323E4E"/>
    <w:rsid w:val="00323F41"/>
    <w:rsid w:val="00325261"/>
    <w:rsid w:val="0032644E"/>
    <w:rsid w:val="0032666D"/>
    <w:rsid w:val="00327022"/>
    <w:rsid w:val="00327197"/>
    <w:rsid w:val="00327ADE"/>
    <w:rsid w:val="0033065A"/>
    <w:rsid w:val="00330ED4"/>
    <w:rsid w:val="0033159D"/>
    <w:rsid w:val="003316DF"/>
    <w:rsid w:val="00331CB7"/>
    <w:rsid w:val="00331EC9"/>
    <w:rsid w:val="0033243A"/>
    <w:rsid w:val="00332474"/>
    <w:rsid w:val="00332A06"/>
    <w:rsid w:val="0033397E"/>
    <w:rsid w:val="00333A6F"/>
    <w:rsid w:val="00333BB8"/>
    <w:rsid w:val="00333D82"/>
    <w:rsid w:val="00336494"/>
    <w:rsid w:val="00336538"/>
    <w:rsid w:val="0033690A"/>
    <w:rsid w:val="00337021"/>
    <w:rsid w:val="003409AF"/>
    <w:rsid w:val="00341580"/>
    <w:rsid w:val="00341DBA"/>
    <w:rsid w:val="003426AA"/>
    <w:rsid w:val="0034297A"/>
    <w:rsid w:val="00342D7A"/>
    <w:rsid w:val="00342D8D"/>
    <w:rsid w:val="00342DF2"/>
    <w:rsid w:val="00343171"/>
    <w:rsid w:val="003446D4"/>
    <w:rsid w:val="0034494E"/>
    <w:rsid w:val="00345468"/>
    <w:rsid w:val="003454A3"/>
    <w:rsid w:val="00345BE1"/>
    <w:rsid w:val="003463ED"/>
    <w:rsid w:val="00346666"/>
    <w:rsid w:val="00346A03"/>
    <w:rsid w:val="00347736"/>
    <w:rsid w:val="003479D4"/>
    <w:rsid w:val="0035230E"/>
    <w:rsid w:val="003524B1"/>
    <w:rsid w:val="0035258D"/>
    <w:rsid w:val="003526B2"/>
    <w:rsid w:val="003527BD"/>
    <w:rsid w:val="003528CD"/>
    <w:rsid w:val="00352D8D"/>
    <w:rsid w:val="003530E1"/>
    <w:rsid w:val="00353526"/>
    <w:rsid w:val="00353F13"/>
    <w:rsid w:val="00354111"/>
    <w:rsid w:val="003550C3"/>
    <w:rsid w:val="0035561E"/>
    <w:rsid w:val="00355CDC"/>
    <w:rsid w:val="00356136"/>
    <w:rsid w:val="00357149"/>
    <w:rsid w:val="00357A0F"/>
    <w:rsid w:val="003602FC"/>
    <w:rsid w:val="0036093F"/>
    <w:rsid w:val="003616B4"/>
    <w:rsid w:val="00361A82"/>
    <w:rsid w:val="00362ADD"/>
    <w:rsid w:val="00363959"/>
    <w:rsid w:val="00364037"/>
    <w:rsid w:val="00364414"/>
    <w:rsid w:val="003644FB"/>
    <w:rsid w:val="00364634"/>
    <w:rsid w:val="0036495F"/>
    <w:rsid w:val="0036531C"/>
    <w:rsid w:val="00365E0F"/>
    <w:rsid w:val="00370AE0"/>
    <w:rsid w:val="00370E07"/>
    <w:rsid w:val="00370E40"/>
    <w:rsid w:val="003727C1"/>
    <w:rsid w:val="00373445"/>
    <w:rsid w:val="003738E5"/>
    <w:rsid w:val="00375931"/>
    <w:rsid w:val="00376093"/>
    <w:rsid w:val="00376923"/>
    <w:rsid w:val="00376C61"/>
    <w:rsid w:val="00376DEF"/>
    <w:rsid w:val="0037728F"/>
    <w:rsid w:val="00377291"/>
    <w:rsid w:val="0037784B"/>
    <w:rsid w:val="00377A6F"/>
    <w:rsid w:val="00380A5C"/>
    <w:rsid w:val="00381F3D"/>
    <w:rsid w:val="00381F4E"/>
    <w:rsid w:val="00382366"/>
    <w:rsid w:val="00382894"/>
    <w:rsid w:val="0038336D"/>
    <w:rsid w:val="00383D0D"/>
    <w:rsid w:val="00384674"/>
    <w:rsid w:val="003848D1"/>
    <w:rsid w:val="003853CD"/>
    <w:rsid w:val="00386064"/>
    <w:rsid w:val="00386648"/>
    <w:rsid w:val="00391905"/>
    <w:rsid w:val="0039264B"/>
    <w:rsid w:val="00392DC9"/>
    <w:rsid w:val="00392E28"/>
    <w:rsid w:val="0039426F"/>
    <w:rsid w:val="00394F44"/>
    <w:rsid w:val="0039506D"/>
    <w:rsid w:val="0039671F"/>
    <w:rsid w:val="003967AF"/>
    <w:rsid w:val="003969A1"/>
    <w:rsid w:val="00396BA9"/>
    <w:rsid w:val="00396FEA"/>
    <w:rsid w:val="00397ECF"/>
    <w:rsid w:val="003A08AC"/>
    <w:rsid w:val="003A1332"/>
    <w:rsid w:val="003A17F9"/>
    <w:rsid w:val="003A1D19"/>
    <w:rsid w:val="003A26FC"/>
    <w:rsid w:val="003A2C3A"/>
    <w:rsid w:val="003A458E"/>
    <w:rsid w:val="003A4C44"/>
    <w:rsid w:val="003A69ED"/>
    <w:rsid w:val="003A722A"/>
    <w:rsid w:val="003A7775"/>
    <w:rsid w:val="003B18F6"/>
    <w:rsid w:val="003B23D7"/>
    <w:rsid w:val="003B2874"/>
    <w:rsid w:val="003B3803"/>
    <w:rsid w:val="003B39BC"/>
    <w:rsid w:val="003B3C2E"/>
    <w:rsid w:val="003B4341"/>
    <w:rsid w:val="003B5C8F"/>
    <w:rsid w:val="003B6749"/>
    <w:rsid w:val="003B6831"/>
    <w:rsid w:val="003B6A3F"/>
    <w:rsid w:val="003B6D10"/>
    <w:rsid w:val="003B79DF"/>
    <w:rsid w:val="003C0329"/>
    <w:rsid w:val="003C2240"/>
    <w:rsid w:val="003C2DD9"/>
    <w:rsid w:val="003C403C"/>
    <w:rsid w:val="003C4754"/>
    <w:rsid w:val="003C53ED"/>
    <w:rsid w:val="003C6529"/>
    <w:rsid w:val="003C6951"/>
    <w:rsid w:val="003C75DF"/>
    <w:rsid w:val="003C78C8"/>
    <w:rsid w:val="003D01FA"/>
    <w:rsid w:val="003D0B34"/>
    <w:rsid w:val="003D1403"/>
    <w:rsid w:val="003D23E6"/>
    <w:rsid w:val="003D25FA"/>
    <w:rsid w:val="003D2E40"/>
    <w:rsid w:val="003D3144"/>
    <w:rsid w:val="003D3950"/>
    <w:rsid w:val="003D524E"/>
    <w:rsid w:val="003D5669"/>
    <w:rsid w:val="003D59D8"/>
    <w:rsid w:val="003D634B"/>
    <w:rsid w:val="003D6B83"/>
    <w:rsid w:val="003D6E5A"/>
    <w:rsid w:val="003E0A82"/>
    <w:rsid w:val="003E1D25"/>
    <w:rsid w:val="003E1D28"/>
    <w:rsid w:val="003E245C"/>
    <w:rsid w:val="003E2CC4"/>
    <w:rsid w:val="003E2DA4"/>
    <w:rsid w:val="003E300B"/>
    <w:rsid w:val="003E3708"/>
    <w:rsid w:val="003E37E2"/>
    <w:rsid w:val="003E4742"/>
    <w:rsid w:val="003E4E24"/>
    <w:rsid w:val="003E59AF"/>
    <w:rsid w:val="003E61DB"/>
    <w:rsid w:val="003E643A"/>
    <w:rsid w:val="003E780E"/>
    <w:rsid w:val="003F13A5"/>
    <w:rsid w:val="003F1930"/>
    <w:rsid w:val="003F28D3"/>
    <w:rsid w:val="003F3B7E"/>
    <w:rsid w:val="003F3C92"/>
    <w:rsid w:val="003F4485"/>
    <w:rsid w:val="003F54A7"/>
    <w:rsid w:val="003F5BAE"/>
    <w:rsid w:val="003F5D82"/>
    <w:rsid w:val="003F699C"/>
    <w:rsid w:val="003F7298"/>
    <w:rsid w:val="003F796F"/>
    <w:rsid w:val="004000EC"/>
    <w:rsid w:val="00400625"/>
    <w:rsid w:val="00400E68"/>
    <w:rsid w:val="004011DE"/>
    <w:rsid w:val="00401C34"/>
    <w:rsid w:val="00401DC8"/>
    <w:rsid w:val="00402213"/>
    <w:rsid w:val="00402C56"/>
    <w:rsid w:val="00403161"/>
    <w:rsid w:val="00403972"/>
    <w:rsid w:val="00403BAC"/>
    <w:rsid w:val="00404065"/>
    <w:rsid w:val="0040422E"/>
    <w:rsid w:val="00404F9B"/>
    <w:rsid w:val="00405212"/>
    <w:rsid w:val="004053E3"/>
    <w:rsid w:val="0040670C"/>
    <w:rsid w:val="00407A4E"/>
    <w:rsid w:val="0041275E"/>
    <w:rsid w:val="004130D2"/>
    <w:rsid w:val="004132D1"/>
    <w:rsid w:val="00413956"/>
    <w:rsid w:val="00413CEE"/>
    <w:rsid w:val="004140D9"/>
    <w:rsid w:val="00414E5C"/>
    <w:rsid w:val="00415822"/>
    <w:rsid w:val="0041583A"/>
    <w:rsid w:val="00415A85"/>
    <w:rsid w:val="00415C4C"/>
    <w:rsid w:val="00415E49"/>
    <w:rsid w:val="00416E60"/>
    <w:rsid w:val="004175A5"/>
    <w:rsid w:val="00417840"/>
    <w:rsid w:val="004200CE"/>
    <w:rsid w:val="004207C1"/>
    <w:rsid w:val="00420DE8"/>
    <w:rsid w:val="004228C3"/>
    <w:rsid w:val="00423342"/>
    <w:rsid w:val="00423DA3"/>
    <w:rsid w:val="00424A7D"/>
    <w:rsid w:val="00424DDB"/>
    <w:rsid w:val="00424FCC"/>
    <w:rsid w:val="00425059"/>
    <w:rsid w:val="00425F8A"/>
    <w:rsid w:val="00426F5C"/>
    <w:rsid w:val="00427EE0"/>
    <w:rsid w:val="0043307C"/>
    <w:rsid w:val="004335BD"/>
    <w:rsid w:val="004352D8"/>
    <w:rsid w:val="00435512"/>
    <w:rsid w:val="00435D88"/>
    <w:rsid w:val="00436720"/>
    <w:rsid w:val="0043703E"/>
    <w:rsid w:val="00440ACA"/>
    <w:rsid w:val="00441376"/>
    <w:rsid w:val="004418A1"/>
    <w:rsid w:val="00442AA0"/>
    <w:rsid w:val="00442D66"/>
    <w:rsid w:val="00443333"/>
    <w:rsid w:val="0044342C"/>
    <w:rsid w:val="00443555"/>
    <w:rsid w:val="004435E6"/>
    <w:rsid w:val="00443681"/>
    <w:rsid w:val="004436DC"/>
    <w:rsid w:val="004440DD"/>
    <w:rsid w:val="004449EA"/>
    <w:rsid w:val="00444AE6"/>
    <w:rsid w:val="00444D16"/>
    <w:rsid w:val="004453E5"/>
    <w:rsid w:val="00445540"/>
    <w:rsid w:val="00446CE9"/>
    <w:rsid w:val="004474EE"/>
    <w:rsid w:val="00447B53"/>
    <w:rsid w:val="00450377"/>
    <w:rsid w:val="004508F2"/>
    <w:rsid w:val="00450A61"/>
    <w:rsid w:val="00450AA5"/>
    <w:rsid w:val="00450AB3"/>
    <w:rsid w:val="00451774"/>
    <w:rsid w:val="00452142"/>
    <w:rsid w:val="00452260"/>
    <w:rsid w:val="004527F5"/>
    <w:rsid w:val="004533DD"/>
    <w:rsid w:val="00453C26"/>
    <w:rsid w:val="0045450A"/>
    <w:rsid w:val="0045595E"/>
    <w:rsid w:val="004571AA"/>
    <w:rsid w:val="0045776D"/>
    <w:rsid w:val="004602DB"/>
    <w:rsid w:val="004605D7"/>
    <w:rsid w:val="0046180F"/>
    <w:rsid w:val="004620D2"/>
    <w:rsid w:val="00462122"/>
    <w:rsid w:val="0046383F"/>
    <w:rsid w:val="00463D2C"/>
    <w:rsid w:val="00463EED"/>
    <w:rsid w:val="00464A3D"/>
    <w:rsid w:val="004651AD"/>
    <w:rsid w:val="00465302"/>
    <w:rsid w:val="00467853"/>
    <w:rsid w:val="00467ACA"/>
    <w:rsid w:val="00467E41"/>
    <w:rsid w:val="00470285"/>
    <w:rsid w:val="004705AC"/>
    <w:rsid w:val="004710DC"/>
    <w:rsid w:val="004713FB"/>
    <w:rsid w:val="004724AA"/>
    <w:rsid w:val="0047265A"/>
    <w:rsid w:val="004734E1"/>
    <w:rsid w:val="00473562"/>
    <w:rsid w:val="00473C1A"/>
    <w:rsid w:val="00474271"/>
    <w:rsid w:val="00474678"/>
    <w:rsid w:val="0047784E"/>
    <w:rsid w:val="00477C68"/>
    <w:rsid w:val="00480421"/>
    <w:rsid w:val="00480959"/>
    <w:rsid w:val="0048102A"/>
    <w:rsid w:val="0048149E"/>
    <w:rsid w:val="004833B0"/>
    <w:rsid w:val="00483E04"/>
    <w:rsid w:val="00483F82"/>
    <w:rsid w:val="00484090"/>
    <w:rsid w:val="0048476E"/>
    <w:rsid w:val="00484AD7"/>
    <w:rsid w:val="0048569C"/>
    <w:rsid w:val="00485B0F"/>
    <w:rsid w:val="00486A58"/>
    <w:rsid w:val="00486CB3"/>
    <w:rsid w:val="00486CFC"/>
    <w:rsid w:val="004870CC"/>
    <w:rsid w:val="00487858"/>
    <w:rsid w:val="00487FBB"/>
    <w:rsid w:val="0049025F"/>
    <w:rsid w:val="00490BA7"/>
    <w:rsid w:val="00491018"/>
    <w:rsid w:val="00491324"/>
    <w:rsid w:val="0049205D"/>
    <w:rsid w:val="00493193"/>
    <w:rsid w:val="00493C98"/>
    <w:rsid w:val="00496719"/>
    <w:rsid w:val="00496763"/>
    <w:rsid w:val="004969EE"/>
    <w:rsid w:val="00496E74"/>
    <w:rsid w:val="00497673"/>
    <w:rsid w:val="004A07FA"/>
    <w:rsid w:val="004A0898"/>
    <w:rsid w:val="004A16EE"/>
    <w:rsid w:val="004A2465"/>
    <w:rsid w:val="004A338B"/>
    <w:rsid w:val="004A34EB"/>
    <w:rsid w:val="004A43DA"/>
    <w:rsid w:val="004A461F"/>
    <w:rsid w:val="004A4AB5"/>
    <w:rsid w:val="004A64E6"/>
    <w:rsid w:val="004A675A"/>
    <w:rsid w:val="004B143C"/>
    <w:rsid w:val="004B1D4E"/>
    <w:rsid w:val="004B1F72"/>
    <w:rsid w:val="004B20C7"/>
    <w:rsid w:val="004B2654"/>
    <w:rsid w:val="004B2A65"/>
    <w:rsid w:val="004B2AFC"/>
    <w:rsid w:val="004B32DC"/>
    <w:rsid w:val="004B3949"/>
    <w:rsid w:val="004B3E8C"/>
    <w:rsid w:val="004B4F96"/>
    <w:rsid w:val="004B6375"/>
    <w:rsid w:val="004B6600"/>
    <w:rsid w:val="004B6F32"/>
    <w:rsid w:val="004B71EE"/>
    <w:rsid w:val="004B7424"/>
    <w:rsid w:val="004B74AD"/>
    <w:rsid w:val="004B78F0"/>
    <w:rsid w:val="004C0371"/>
    <w:rsid w:val="004C0A5C"/>
    <w:rsid w:val="004C1447"/>
    <w:rsid w:val="004C1619"/>
    <w:rsid w:val="004C1B8E"/>
    <w:rsid w:val="004C1FF5"/>
    <w:rsid w:val="004C318D"/>
    <w:rsid w:val="004C4C01"/>
    <w:rsid w:val="004C4FD5"/>
    <w:rsid w:val="004C51D9"/>
    <w:rsid w:val="004C5EA5"/>
    <w:rsid w:val="004C70EC"/>
    <w:rsid w:val="004C7495"/>
    <w:rsid w:val="004C75DE"/>
    <w:rsid w:val="004D0A0E"/>
    <w:rsid w:val="004D2230"/>
    <w:rsid w:val="004D234A"/>
    <w:rsid w:val="004D277D"/>
    <w:rsid w:val="004D284B"/>
    <w:rsid w:val="004D2C68"/>
    <w:rsid w:val="004D320E"/>
    <w:rsid w:val="004D3351"/>
    <w:rsid w:val="004D4248"/>
    <w:rsid w:val="004D48B5"/>
    <w:rsid w:val="004D5006"/>
    <w:rsid w:val="004D5DD4"/>
    <w:rsid w:val="004D66E0"/>
    <w:rsid w:val="004D6F32"/>
    <w:rsid w:val="004D7FE4"/>
    <w:rsid w:val="004E0492"/>
    <w:rsid w:val="004E076E"/>
    <w:rsid w:val="004E0C02"/>
    <w:rsid w:val="004E1EB5"/>
    <w:rsid w:val="004E30DC"/>
    <w:rsid w:val="004E34A5"/>
    <w:rsid w:val="004E39F5"/>
    <w:rsid w:val="004E3D99"/>
    <w:rsid w:val="004E3F37"/>
    <w:rsid w:val="004E416D"/>
    <w:rsid w:val="004E436B"/>
    <w:rsid w:val="004E4B89"/>
    <w:rsid w:val="004E556B"/>
    <w:rsid w:val="004E5EDA"/>
    <w:rsid w:val="004E6F2B"/>
    <w:rsid w:val="004E71AE"/>
    <w:rsid w:val="004F0137"/>
    <w:rsid w:val="004F0551"/>
    <w:rsid w:val="004F0640"/>
    <w:rsid w:val="004F0AF4"/>
    <w:rsid w:val="004F23EF"/>
    <w:rsid w:val="004F2C82"/>
    <w:rsid w:val="004F3A56"/>
    <w:rsid w:val="004F488A"/>
    <w:rsid w:val="004F5AEA"/>
    <w:rsid w:val="004F63BA"/>
    <w:rsid w:val="005006B8"/>
    <w:rsid w:val="00500BE3"/>
    <w:rsid w:val="00501FD8"/>
    <w:rsid w:val="005034BD"/>
    <w:rsid w:val="005035E2"/>
    <w:rsid w:val="0050387B"/>
    <w:rsid w:val="00504046"/>
    <w:rsid w:val="005046DF"/>
    <w:rsid w:val="005048A3"/>
    <w:rsid w:val="00505611"/>
    <w:rsid w:val="00505799"/>
    <w:rsid w:val="005058EB"/>
    <w:rsid w:val="00505BBF"/>
    <w:rsid w:val="00506181"/>
    <w:rsid w:val="00506216"/>
    <w:rsid w:val="00506DEE"/>
    <w:rsid w:val="005076B1"/>
    <w:rsid w:val="00507917"/>
    <w:rsid w:val="00507AA9"/>
    <w:rsid w:val="0051085E"/>
    <w:rsid w:val="0051127D"/>
    <w:rsid w:val="00511717"/>
    <w:rsid w:val="00513FAC"/>
    <w:rsid w:val="0051414B"/>
    <w:rsid w:val="0051426E"/>
    <w:rsid w:val="00514E24"/>
    <w:rsid w:val="0051585A"/>
    <w:rsid w:val="00515E8C"/>
    <w:rsid w:val="00516216"/>
    <w:rsid w:val="005162B5"/>
    <w:rsid w:val="0051635D"/>
    <w:rsid w:val="00516443"/>
    <w:rsid w:val="00517A92"/>
    <w:rsid w:val="00521B28"/>
    <w:rsid w:val="00522096"/>
    <w:rsid w:val="005220C6"/>
    <w:rsid w:val="005221B2"/>
    <w:rsid w:val="005228B8"/>
    <w:rsid w:val="00522F09"/>
    <w:rsid w:val="005249ED"/>
    <w:rsid w:val="005253BF"/>
    <w:rsid w:val="005258A9"/>
    <w:rsid w:val="00527BC6"/>
    <w:rsid w:val="00527EF2"/>
    <w:rsid w:val="00530B60"/>
    <w:rsid w:val="0053248A"/>
    <w:rsid w:val="0053334A"/>
    <w:rsid w:val="005337E8"/>
    <w:rsid w:val="00533C8E"/>
    <w:rsid w:val="00535700"/>
    <w:rsid w:val="005358C7"/>
    <w:rsid w:val="00535FAA"/>
    <w:rsid w:val="0053681B"/>
    <w:rsid w:val="00536BBC"/>
    <w:rsid w:val="00540390"/>
    <w:rsid w:val="00541600"/>
    <w:rsid w:val="00541E47"/>
    <w:rsid w:val="00542B6A"/>
    <w:rsid w:val="00543B47"/>
    <w:rsid w:val="005441CC"/>
    <w:rsid w:val="005444D0"/>
    <w:rsid w:val="00544C85"/>
    <w:rsid w:val="00544DBC"/>
    <w:rsid w:val="00545436"/>
    <w:rsid w:val="00545D29"/>
    <w:rsid w:val="00545F4B"/>
    <w:rsid w:val="0054682F"/>
    <w:rsid w:val="0054734C"/>
    <w:rsid w:val="005479AB"/>
    <w:rsid w:val="00550850"/>
    <w:rsid w:val="0055236E"/>
    <w:rsid w:val="005526FA"/>
    <w:rsid w:val="00552949"/>
    <w:rsid w:val="00552DB7"/>
    <w:rsid w:val="0055384A"/>
    <w:rsid w:val="00553ABF"/>
    <w:rsid w:val="00553B06"/>
    <w:rsid w:val="00554020"/>
    <w:rsid w:val="005553E5"/>
    <w:rsid w:val="00555ABA"/>
    <w:rsid w:val="005565D4"/>
    <w:rsid w:val="00556994"/>
    <w:rsid w:val="005569D1"/>
    <w:rsid w:val="00556F2E"/>
    <w:rsid w:val="005607CA"/>
    <w:rsid w:val="00561290"/>
    <w:rsid w:val="00561432"/>
    <w:rsid w:val="0056170E"/>
    <w:rsid w:val="00562976"/>
    <w:rsid w:val="00563FC7"/>
    <w:rsid w:val="0056490B"/>
    <w:rsid w:val="00564A4C"/>
    <w:rsid w:val="00564D7A"/>
    <w:rsid w:val="00566638"/>
    <w:rsid w:val="005668F2"/>
    <w:rsid w:val="00566BC8"/>
    <w:rsid w:val="00566D67"/>
    <w:rsid w:val="00567685"/>
    <w:rsid w:val="00567A72"/>
    <w:rsid w:val="00567C43"/>
    <w:rsid w:val="00567EE7"/>
    <w:rsid w:val="00570A3E"/>
    <w:rsid w:val="00571096"/>
    <w:rsid w:val="0057118E"/>
    <w:rsid w:val="0057131A"/>
    <w:rsid w:val="00571B79"/>
    <w:rsid w:val="0057202E"/>
    <w:rsid w:val="00572DD8"/>
    <w:rsid w:val="00573099"/>
    <w:rsid w:val="005741D5"/>
    <w:rsid w:val="005745FE"/>
    <w:rsid w:val="0057469D"/>
    <w:rsid w:val="00574FB6"/>
    <w:rsid w:val="005753B3"/>
    <w:rsid w:val="0057651A"/>
    <w:rsid w:val="005767E1"/>
    <w:rsid w:val="00576AEC"/>
    <w:rsid w:val="005771C5"/>
    <w:rsid w:val="00577221"/>
    <w:rsid w:val="00577A69"/>
    <w:rsid w:val="00580170"/>
    <w:rsid w:val="00580606"/>
    <w:rsid w:val="00580E46"/>
    <w:rsid w:val="00581577"/>
    <w:rsid w:val="0058296E"/>
    <w:rsid w:val="00582A2B"/>
    <w:rsid w:val="00583222"/>
    <w:rsid w:val="00583DE4"/>
    <w:rsid w:val="00584B0E"/>
    <w:rsid w:val="005851CE"/>
    <w:rsid w:val="005852D7"/>
    <w:rsid w:val="00587057"/>
    <w:rsid w:val="005879FD"/>
    <w:rsid w:val="00587C4F"/>
    <w:rsid w:val="00587FAE"/>
    <w:rsid w:val="00590493"/>
    <w:rsid w:val="005905A7"/>
    <w:rsid w:val="00590A20"/>
    <w:rsid w:val="005913CB"/>
    <w:rsid w:val="00591F83"/>
    <w:rsid w:val="005928E6"/>
    <w:rsid w:val="00592AFD"/>
    <w:rsid w:val="0059345A"/>
    <w:rsid w:val="005946B9"/>
    <w:rsid w:val="0059487D"/>
    <w:rsid w:val="00595AA9"/>
    <w:rsid w:val="005968F2"/>
    <w:rsid w:val="00596E08"/>
    <w:rsid w:val="005A0D2E"/>
    <w:rsid w:val="005A1735"/>
    <w:rsid w:val="005A1824"/>
    <w:rsid w:val="005A1A56"/>
    <w:rsid w:val="005A241E"/>
    <w:rsid w:val="005A340A"/>
    <w:rsid w:val="005A3718"/>
    <w:rsid w:val="005A436B"/>
    <w:rsid w:val="005A4B61"/>
    <w:rsid w:val="005A53E0"/>
    <w:rsid w:val="005A5771"/>
    <w:rsid w:val="005A5881"/>
    <w:rsid w:val="005A683D"/>
    <w:rsid w:val="005A6B41"/>
    <w:rsid w:val="005B1133"/>
    <w:rsid w:val="005B2215"/>
    <w:rsid w:val="005B27BD"/>
    <w:rsid w:val="005B2A08"/>
    <w:rsid w:val="005B2C13"/>
    <w:rsid w:val="005B2CA5"/>
    <w:rsid w:val="005B4ACD"/>
    <w:rsid w:val="005B53DB"/>
    <w:rsid w:val="005B5818"/>
    <w:rsid w:val="005B591A"/>
    <w:rsid w:val="005B6324"/>
    <w:rsid w:val="005B7AC4"/>
    <w:rsid w:val="005B7D05"/>
    <w:rsid w:val="005B7F60"/>
    <w:rsid w:val="005C0E6B"/>
    <w:rsid w:val="005C1268"/>
    <w:rsid w:val="005C1546"/>
    <w:rsid w:val="005C2176"/>
    <w:rsid w:val="005C221A"/>
    <w:rsid w:val="005C36D1"/>
    <w:rsid w:val="005C3952"/>
    <w:rsid w:val="005C3C21"/>
    <w:rsid w:val="005C4622"/>
    <w:rsid w:val="005C5728"/>
    <w:rsid w:val="005C57DB"/>
    <w:rsid w:val="005C5812"/>
    <w:rsid w:val="005C6038"/>
    <w:rsid w:val="005C63F8"/>
    <w:rsid w:val="005C666A"/>
    <w:rsid w:val="005C670F"/>
    <w:rsid w:val="005C7EE5"/>
    <w:rsid w:val="005D0442"/>
    <w:rsid w:val="005D0750"/>
    <w:rsid w:val="005D11B0"/>
    <w:rsid w:val="005D154A"/>
    <w:rsid w:val="005D27E5"/>
    <w:rsid w:val="005D2C9F"/>
    <w:rsid w:val="005D32C5"/>
    <w:rsid w:val="005D3410"/>
    <w:rsid w:val="005D342A"/>
    <w:rsid w:val="005D3C3D"/>
    <w:rsid w:val="005D5098"/>
    <w:rsid w:val="005D568B"/>
    <w:rsid w:val="005D57C5"/>
    <w:rsid w:val="005D7058"/>
    <w:rsid w:val="005E0309"/>
    <w:rsid w:val="005E06C8"/>
    <w:rsid w:val="005E0DC0"/>
    <w:rsid w:val="005E105C"/>
    <w:rsid w:val="005E108C"/>
    <w:rsid w:val="005E17AC"/>
    <w:rsid w:val="005E29AC"/>
    <w:rsid w:val="005E2EF0"/>
    <w:rsid w:val="005E373B"/>
    <w:rsid w:val="005E384E"/>
    <w:rsid w:val="005E40EB"/>
    <w:rsid w:val="005E4507"/>
    <w:rsid w:val="005E5A3F"/>
    <w:rsid w:val="005E5A87"/>
    <w:rsid w:val="005E6A6B"/>
    <w:rsid w:val="005E6BA2"/>
    <w:rsid w:val="005E7200"/>
    <w:rsid w:val="005E7A54"/>
    <w:rsid w:val="005E7BA1"/>
    <w:rsid w:val="005F02BE"/>
    <w:rsid w:val="005F0BF9"/>
    <w:rsid w:val="005F14E3"/>
    <w:rsid w:val="005F2809"/>
    <w:rsid w:val="005F289F"/>
    <w:rsid w:val="005F2B4D"/>
    <w:rsid w:val="005F3AEF"/>
    <w:rsid w:val="005F4573"/>
    <w:rsid w:val="005F4619"/>
    <w:rsid w:val="005F52B5"/>
    <w:rsid w:val="005F64D0"/>
    <w:rsid w:val="005F6973"/>
    <w:rsid w:val="005F7A55"/>
    <w:rsid w:val="00600005"/>
    <w:rsid w:val="006010CC"/>
    <w:rsid w:val="00601508"/>
    <w:rsid w:val="00601683"/>
    <w:rsid w:val="006020EF"/>
    <w:rsid w:val="00602D49"/>
    <w:rsid w:val="00602DC3"/>
    <w:rsid w:val="00603520"/>
    <w:rsid w:val="00603EC7"/>
    <w:rsid w:val="00604369"/>
    <w:rsid w:val="006047E2"/>
    <w:rsid w:val="006061D8"/>
    <w:rsid w:val="006062FA"/>
    <w:rsid w:val="00606817"/>
    <w:rsid w:val="00607D7E"/>
    <w:rsid w:val="0061022B"/>
    <w:rsid w:val="00610A63"/>
    <w:rsid w:val="006114A6"/>
    <w:rsid w:val="00611B16"/>
    <w:rsid w:val="00611B4B"/>
    <w:rsid w:val="00611CCA"/>
    <w:rsid w:val="00611D03"/>
    <w:rsid w:val="00612991"/>
    <w:rsid w:val="00613156"/>
    <w:rsid w:val="00613903"/>
    <w:rsid w:val="00613A60"/>
    <w:rsid w:val="00614067"/>
    <w:rsid w:val="0061650E"/>
    <w:rsid w:val="00616D69"/>
    <w:rsid w:val="0061766D"/>
    <w:rsid w:val="00621DC9"/>
    <w:rsid w:val="00621FEE"/>
    <w:rsid w:val="00622179"/>
    <w:rsid w:val="00622F12"/>
    <w:rsid w:val="006234C8"/>
    <w:rsid w:val="00624624"/>
    <w:rsid w:val="00624B10"/>
    <w:rsid w:val="0062521E"/>
    <w:rsid w:val="00625C5D"/>
    <w:rsid w:val="006264D8"/>
    <w:rsid w:val="006266C0"/>
    <w:rsid w:val="00627095"/>
    <w:rsid w:val="0062757C"/>
    <w:rsid w:val="00627AD0"/>
    <w:rsid w:val="00627BF2"/>
    <w:rsid w:val="00627D1C"/>
    <w:rsid w:val="0063061C"/>
    <w:rsid w:val="00631F40"/>
    <w:rsid w:val="00632488"/>
    <w:rsid w:val="006324E6"/>
    <w:rsid w:val="00632545"/>
    <w:rsid w:val="006325D5"/>
    <w:rsid w:val="0063281C"/>
    <w:rsid w:val="006338E7"/>
    <w:rsid w:val="0063509A"/>
    <w:rsid w:val="006357C6"/>
    <w:rsid w:val="00637248"/>
    <w:rsid w:val="00637AFC"/>
    <w:rsid w:val="006401BF"/>
    <w:rsid w:val="006405DF"/>
    <w:rsid w:val="006414B2"/>
    <w:rsid w:val="00642453"/>
    <w:rsid w:val="00643F1F"/>
    <w:rsid w:val="006443D7"/>
    <w:rsid w:val="0064519F"/>
    <w:rsid w:val="00646D11"/>
    <w:rsid w:val="006475C5"/>
    <w:rsid w:val="00647811"/>
    <w:rsid w:val="0065053B"/>
    <w:rsid w:val="00651070"/>
    <w:rsid w:val="00651A3A"/>
    <w:rsid w:val="00651B02"/>
    <w:rsid w:val="00651BA4"/>
    <w:rsid w:val="00652665"/>
    <w:rsid w:val="0065295B"/>
    <w:rsid w:val="0065318E"/>
    <w:rsid w:val="0065406D"/>
    <w:rsid w:val="0065429A"/>
    <w:rsid w:val="00655995"/>
    <w:rsid w:val="006631E3"/>
    <w:rsid w:val="00663C49"/>
    <w:rsid w:val="00664A3C"/>
    <w:rsid w:val="00665597"/>
    <w:rsid w:val="006664D4"/>
    <w:rsid w:val="00666507"/>
    <w:rsid w:val="00666664"/>
    <w:rsid w:val="00666D61"/>
    <w:rsid w:val="006701E2"/>
    <w:rsid w:val="00670338"/>
    <w:rsid w:val="0067076C"/>
    <w:rsid w:val="00670C2C"/>
    <w:rsid w:val="00670DE0"/>
    <w:rsid w:val="006726E0"/>
    <w:rsid w:val="00673126"/>
    <w:rsid w:val="00673256"/>
    <w:rsid w:val="0067383E"/>
    <w:rsid w:val="0067470F"/>
    <w:rsid w:val="00674BE1"/>
    <w:rsid w:val="00675436"/>
    <w:rsid w:val="00675ACC"/>
    <w:rsid w:val="00675CA7"/>
    <w:rsid w:val="00676A46"/>
    <w:rsid w:val="00680AD3"/>
    <w:rsid w:val="00681C00"/>
    <w:rsid w:val="00681DFD"/>
    <w:rsid w:val="00682333"/>
    <w:rsid w:val="0068310C"/>
    <w:rsid w:val="00683A15"/>
    <w:rsid w:val="00684038"/>
    <w:rsid w:val="0069167B"/>
    <w:rsid w:val="00691E5D"/>
    <w:rsid w:val="00692057"/>
    <w:rsid w:val="0069237B"/>
    <w:rsid w:val="00692C26"/>
    <w:rsid w:val="0069393D"/>
    <w:rsid w:val="00693C39"/>
    <w:rsid w:val="00695254"/>
    <w:rsid w:val="00695F2A"/>
    <w:rsid w:val="006961C5"/>
    <w:rsid w:val="0069689F"/>
    <w:rsid w:val="00696B6E"/>
    <w:rsid w:val="00697560"/>
    <w:rsid w:val="006A0021"/>
    <w:rsid w:val="006A11C9"/>
    <w:rsid w:val="006A120B"/>
    <w:rsid w:val="006A133E"/>
    <w:rsid w:val="006A1A08"/>
    <w:rsid w:val="006A2517"/>
    <w:rsid w:val="006A39CE"/>
    <w:rsid w:val="006A4032"/>
    <w:rsid w:val="006A5DB7"/>
    <w:rsid w:val="006A644C"/>
    <w:rsid w:val="006A69E4"/>
    <w:rsid w:val="006A6BCD"/>
    <w:rsid w:val="006A7045"/>
    <w:rsid w:val="006A70EA"/>
    <w:rsid w:val="006A7DC3"/>
    <w:rsid w:val="006B0B38"/>
    <w:rsid w:val="006B0E4A"/>
    <w:rsid w:val="006B1034"/>
    <w:rsid w:val="006B2D4F"/>
    <w:rsid w:val="006B53A9"/>
    <w:rsid w:val="006B573D"/>
    <w:rsid w:val="006B589C"/>
    <w:rsid w:val="006B5BB3"/>
    <w:rsid w:val="006B6058"/>
    <w:rsid w:val="006B675C"/>
    <w:rsid w:val="006B69AD"/>
    <w:rsid w:val="006B74A5"/>
    <w:rsid w:val="006B7567"/>
    <w:rsid w:val="006C0325"/>
    <w:rsid w:val="006C07C9"/>
    <w:rsid w:val="006C0F52"/>
    <w:rsid w:val="006C1CD5"/>
    <w:rsid w:val="006C1DFD"/>
    <w:rsid w:val="006C2B51"/>
    <w:rsid w:val="006C347F"/>
    <w:rsid w:val="006C34E5"/>
    <w:rsid w:val="006C365B"/>
    <w:rsid w:val="006C42A1"/>
    <w:rsid w:val="006C4CF8"/>
    <w:rsid w:val="006C564F"/>
    <w:rsid w:val="006C66E1"/>
    <w:rsid w:val="006D0F3A"/>
    <w:rsid w:val="006D2448"/>
    <w:rsid w:val="006D338D"/>
    <w:rsid w:val="006D4919"/>
    <w:rsid w:val="006D50CF"/>
    <w:rsid w:val="006D515E"/>
    <w:rsid w:val="006D5BC8"/>
    <w:rsid w:val="006D6073"/>
    <w:rsid w:val="006D6266"/>
    <w:rsid w:val="006D72D6"/>
    <w:rsid w:val="006D756F"/>
    <w:rsid w:val="006E055E"/>
    <w:rsid w:val="006E0E6C"/>
    <w:rsid w:val="006E1030"/>
    <w:rsid w:val="006E275E"/>
    <w:rsid w:val="006E46BB"/>
    <w:rsid w:val="006E4D3E"/>
    <w:rsid w:val="006E5041"/>
    <w:rsid w:val="006E6687"/>
    <w:rsid w:val="006E6A72"/>
    <w:rsid w:val="006E7597"/>
    <w:rsid w:val="006E7F6C"/>
    <w:rsid w:val="006F1300"/>
    <w:rsid w:val="006F2FDC"/>
    <w:rsid w:val="006F3204"/>
    <w:rsid w:val="006F3637"/>
    <w:rsid w:val="006F37D9"/>
    <w:rsid w:val="006F4409"/>
    <w:rsid w:val="006F45EF"/>
    <w:rsid w:val="006F4775"/>
    <w:rsid w:val="006F4CCF"/>
    <w:rsid w:val="006F4F97"/>
    <w:rsid w:val="006F6119"/>
    <w:rsid w:val="006F630B"/>
    <w:rsid w:val="006F65B5"/>
    <w:rsid w:val="006F66A7"/>
    <w:rsid w:val="006F6E18"/>
    <w:rsid w:val="006F730D"/>
    <w:rsid w:val="006F7963"/>
    <w:rsid w:val="00702959"/>
    <w:rsid w:val="00702D7C"/>
    <w:rsid w:val="00703BB1"/>
    <w:rsid w:val="0070404B"/>
    <w:rsid w:val="007042D7"/>
    <w:rsid w:val="00704D31"/>
    <w:rsid w:val="007052C8"/>
    <w:rsid w:val="0070569C"/>
    <w:rsid w:val="00706660"/>
    <w:rsid w:val="00706725"/>
    <w:rsid w:val="00706747"/>
    <w:rsid w:val="00706D2B"/>
    <w:rsid w:val="00707599"/>
    <w:rsid w:val="007075D1"/>
    <w:rsid w:val="00707BD7"/>
    <w:rsid w:val="00711637"/>
    <w:rsid w:val="0071166F"/>
    <w:rsid w:val="00712721"/>
    <w:rsid w:val="00713215"/>
    <w:rsid w:val="00713F7A"/>
    <w:rsid w:val="007140D6"/>
    <w:rsid w:val="00714246"/>
    <w:rsid w:val="00714961"/>
    <w:rsid w:val="00714FD2"/>
    <w:rsid w:val="007155D1"/>
    <w:rsid w:val="00715988"/>
    <w:rsid w:val="00715C02"/>
    <w:rsid w:val="00716462"/>
    <w:rsid w:val="00716D90"/>
    <w:rsid w:val="007170B5"/>
    <w:rsid w:val="00717C5D"/>
    <w:rsid w:val="00717F00"/>
    <w:rsid w:val="007201E7"/>
    <w:rsid w:val="00720482"/>
    <w:rsid w:val="00722224"/>
    <w:rsid w:val="00722DDB"/>
    <w:rsid w:val="0072376D"/>
    <w:rsid w:val="007246A2"/>
    <w:rsid w:val="007257F6"/>
    <w:rsid w:val="00725C76"/>
    <w:rsid w:val="007271DA"/>
    <w:rsid w:val="00727B53"/>
    <w:rsid w:val="007304C1"/>
    <w:rsid w:val="007304EE"/>
    <w:rsid w:val="00730AEE"/>
    <w:rsid w:val="0073147C"/>
    <w:rsid w:val="00731F89"/>
    <w:rsid w:val="00732965"/>
    <w:rsid w:val="00732CFE"/>
    <w:rsid w:val="00732E47"/>
    <w:rsid w:val="007340C2"/>
    <w:rsid w:val="0073539A"/>
    <w:rsid w:val="007356C8"/>
    <w:rsid w:val="00735F6C"/>
    <w:rsid w:val="00736A48"/>
    <w:rsid w:val="00736CFD"/>
    <w:rsid w:val="00736D72"/>
    <w:rsid w:val="00736D9E"/>
    <w:rsid w:val="00737164"/>
    <w:rsid w:val="00737AFE"/>
    <w:rsid w:val="00737EA5"/>
    <w:rsid w:val="00740A2A"/>
    <w:rsid w:val="00741481"/>
    <w:rsid w:val="00742A0B"/>
    <w:rsid w:val="00742A9A"/>
    <w:rsid w:val="00744128"/>
    <w:rsid w:val="00745576"/>
    <w:rsid w:val="0074588D"/>
    <w:rsid w:val="00745ABF"/>
    <w:rsid w:val="00745DBE"/>
    <w:rsid w:val="00745E39"/>
    <w:rsid w:val="0074601A"/>
    <w:rsid w:val="0074638E"/>
    <w:rsid w:val="00746BCF"/>
    <w:rsid w:val="007473DD"/>
    <w:rsid w:val="0074755C"/>
    <w:rsid w:val="007478E0"/>
    <w:rsid w:val="007478FD"/>
    <w:rsid w:val="00747F2D"/>
    <w:rsid w:val="00750C9E"/>
    <w:rsid w:val="007512FA"/>
    <w:rsid w:val="007513C9"/>
    <w:rsid w:val="007513D9"/>
    <w:rsid w:val="007515B3"/>
    <w:rsid w:val="00751A7E"/>
    <w:rsid w:val="007521E9"/>
    <w:rsid w:val="0075240D"/>
    <w:rsid w:val="00753EB5"/>
    <w:rsid w:val="007549A3"/>
    <w:rsid w:val="00754B6E"/>
    <w:rsid w:val="007554B0"/>
    <w:rsid w:val="00756269"/>
    <w:rsid w:val="00756967"/>
    <w:rsid w:val="007578B1"/>
    <w:rsid w:val="00757CBA"/>
    <w:rsid w:val="00757E52"/>
    <w:rsid w:val="00760584"/>
    <w:rsid w:val="007612E2"/>
    <w:rsid w:val="007612FB"/>
    <w:rsid w:val="00761AA1"/>
    <w:rsid w:val="0076418A"/>
    <w:rsid w:val="007642CB"/>
    <w:rsid w:val="00765226"/>
    <w:rsid w:val="00765520"/>
    <w:rsid w:val="0076567E"/>
    <w:rsid w:val="00765C96"/>
    <w:rsid w:val="00766879"/>
    <w:rsid w:val="00767CC0"/>
    <w:rsid w:val="00770F29"/>
    <w:rsid w:val="007713DD"/>
    <w:rsid w:val="00772887"/>
    <w:rsid w:val="007729CF"/>
    <w:rsid w:val="00773658"/>
    <w:rsid w:val="00773A6C"/>
    <w:rsid w:val="007742FE"/>
    <w:rsid w:val="0077458A"/>
    <w:rsid w:val="00774DFB"/>
    <w:rsid w:val="00775945"/>
    <w:rsid w:val="00776196"/>
    <w:rsid w:val="0077660A"/>
    <w:rsid w:val="00776851"/>
    <w:rsid w:val="00776A1A"/>
    <w:rsid w:val="00777AFD"/>
    <w:rsid w:val="00780BC3"/>
    <w:rsid w:val="00780EEC"/>
    <w:rsid w:val="00781A20"/>
    <w:rsid w:val="007820C9"/>
    <w:rsid w:val="00782244"/>
    <w:rsid w:val="007832EB"/>
    <w:rsid w:val="00783BA3"/>
    <w:rsid w:val="00783E9A"/>
    <w:rsid w:val="007848A7"/>
    <w:rsid w:val="0078509D"/>
    <w:rsid w:val="0078549F"/>
    <w:rsid w:val="0078636B"/>
    <w:rsid w:val="00787652"/>
    <w:rsid w:val="00790BEF"/>
    <w:rsid w:val="007917A6"/>
    <w:rsid w:val="00791919"/>
    <w:rsid w:val="00791BFC"/>
    <w:rsid w:val="00792077"/>
    <w:rsid w:val="0079222E"/>
    <w:rsid w:val="0079312B"/>
    <w:rsid w:val="0079416A"/>
    <w:rsid w:val="007943FD"/>
    <w:rsid w:val="00794C2B"/>
    <w:rsid w:val="007952ED"/>
    <w:rsid w:val="00795852"/>
    <w:rsid w:val="00795F23"/>
    <w:rsid w:val="00797132"/>
    <w:rsid w:val="00797605"/>
    <w:rsid w:val="00797950"/>
    <w:rsid w:val="007A0004"/>
    <w:rsid w:val="007A0294"/>
    <w:rsid w:val="007A04DE"/>
    <w:rsid w:val="007A0994"/>
    <w:rsid w:val="007A0FBE"/>
    <w:rsid w:val="007A1269"/>
    <w:rsid w:val="007A178E"/>
    <w:rsid w:val="007A1B54"/>
    <w:rsid w:val="007A251E"/>
    <w:rsid w:val="007A268A"/>
    <w:rsid w:val="007A2F71"/>
    <w:rsid w:val="007A3119"/>
    <w:rsid w:val="007A329B"/>
    <w:rsid w:val="007A331E"/>
    <w:rsid w:val="007A43BD"/>
    <w:rsid w:val="007A4FF7"/>
    <w:rsid w:val="007A5A0B"/>
    <w:rsid w:val="007A5D05"/>
    <w:rsid w:val="007A6388"/>
    <w:rsid w:val="007A6496"/>
    <w:rsid w:val="007A6F89"/>
    <w:rsid w:val="007A6F93"/>
    <w:rsid w:val="007A77BB"/>
    <w:rsid w:val="007A7B91"/>
    <w:rsid w:val="007B0534"/>
    <w:rsid w:val="007B0906"/>
    <w:rsid w:val="007B0A40"/>
    <w:rsid w:val="007B13AA"/>
    <w:rsid w:val="007B15F4"/>
    <w:rsid w:val="007B1679"/>
    <w:rsid w:val="007B262F"/>
    <w:rsid w:val="007B436F"/>
    <w:rsid w:val="007B516D"/>
    <w:rsid w:val="007B60C5"/>
    <w:rsid w:val="007B6414"/>
    <w:rsid w:val="007B643E"/>
    <w:rsid w:val="007B786F"/>
    <w:rsid w:val="007B7D81"/>
    <w:rsid w:val="007C021A"/>
    <w:rsid w:val="007C07F2"/>
    <w:rsid w:val="007C1238"/>
    <w:rsid w:val="007C2500"/>
    <w:rsid w:val="007C2D92"/>
    <w:rsid w:val="007C3A9A"/>
    <w:rsid w:val="007C48D6"/>
    <w:rsid w:val="007C4D8A"/>
    <w:rsid w:val="007C51CD"/>
    <w:rsid w:val="007C609D"/>
    <w:rsid w:val="007D025A"/>
    <w:rsid w:val="007D0DD2"/>
    <w:rsid w:val="007D0F6C"/>
    <w:rsid w:val="007D119F"/>
    <w:rsid w:val="007D2180"/>
    <w:rsid w:val="007D2B50"/>
    <w:rsid w:val="007D3688"/>
    <w:rsid w:val="007D54AE"/>
    <w:rsid w:val="007D6EE5"/>
    <w:rsid w:val="007D706B"/>
    <w:rsid w:val="007D7BB0"/>
    <w:rsid w:val="007E0611"/>
    <w:rsid w:val="007E09AC"/>
    <w:rsid w:val="007E18D3"/>
    <w:rsid w:val="007E24ED"/>
    <w:rsid w:val="007E3E00"/>
    <w:rsid w:val="007E436B"/>
    <w:rsid w:val="007E46BD"/>
    <w:rsid w:val="007E5AC5"/>
    <w:rsid w:val="007E6EF2"/>
    <w:rsid w:val="007E7DDD"/>
    <w:rsid w:val="007F0038"/>
    <w:rsid w:val="007F0404"/>
    <w:rsid w:val="007F090E"/>
    <w:rsid w:val="007F0D05"/>
    <w:rsid w:val="007F1175"/>
    <w:rsid w:val="007F1E4B"/>
    <w:rsid w:val="007F1E6E"/>
    <w:rsid w:val="007F2112"/>
    <w:rsid w:val="007F225F"/>
    <w:rsid w:val="007F34E2"/>
    <w:rsid w:val="007F38A4"/>
    <w:rsid w:val="007F3E20"/>
    <w:rsid w:val="007F3FBC"/>
    <w:rsid w:val="007F6034"/>
    <w:rsid w:val="007F69DC"/>
    <w:rsid w:val="007F6CA9"/>
    <w:rsid w:val="007F6D35"/>
    <w:rsid w:val="007F6D86"/>
    <w:rsid w:val="007F6E70"/>
    <w:rsid w:val="007F6EB7"/>
    <w:rsid w:val="007F6EFC"/>
    <w:rsid w:val="007F71C8"/>
    <w:rsid w:val="007F7B7C"/>
    <w:rsid w:val="008011E5"/>
    <w:rsid w:val="0080180D"/>
    <w:rsid w:val="00801E7C"/>
    <w:rsid w:val="008040A5"/>
    <w:rsid w:val="00804C27"/>
    <w:rsid w:val="00804F2C"/>
    <w:rsid w:val="00805B49"/>
    <w:rsid w:val="00805FAF"/>
    <w:rsid w:val="008060A0"/>
    <w:rsid w:val="00806C71"/>
    <w:rsid w:val="00811791"/>
    <w:rsid w:val="0081252A"/>
    <w:rsid w:val="00812C11"/>
    <w:rsid w:val="00813825"/>
    <w:rsid w:val="008143E1"/>
    <w:rsid w:val="00814AC3"/>
    <w:rsid w:val="00814BCA"/>
    <w:rsid w:val="008161CC"/>
    <w:rsid w:val="008162AF"/>
    <w:rsid w:val="00816643"/>
    <w:rsid w:val="00817104"/>
    <w:rsid w:val="00817F49"/>
    <w:rsid w:val="008202F8"/>
    <w:rsid w:val="00820414"/>
    <w:rsid w:val="008217B3"/>
    <w:rsid w:val="00821B58"/>
    <w:rsid w:val="00821DCD"/>
    <w:rsid w:val="0082256B"/>
    <w:rsid w:val="0082344F"/>
    <w:rsid w:val="00823F60"/>
    <w:rsid w:val="00824204"/>
    <w:rsid w:val="00824427"/>
    <w:rsid w:val="008253CD"/>
    <w:rsid w:val="008257C5"/>
    <w:rsid w:val="00825B5A"/>
    <w:rsid w:val="0082679B"/>
    <w:rsid w:val="00827A4B"/>
    <w:rsid w:val="00830014"/>
    <w:rsid w:val="00830436"/>
    <w:rsid w:val="008304B3"/>
    <w:rsid w:val="00830516"/>
    <w:rsid w:val="008307B9"/>
    <w:rsid w:val="0083163F"/>
    <w:rsid w:val="008316AD"/>
    <w:rsid w:val="0083178E"/>
    <w:rsid w:val="00831E32"/>
    <w:rsid w:val="00832277"/>
    <w:rsid w:val="00832BCE"/>
    <w:rsid w:val="00833236"/>
    <w:rsid w:val="00833EA4"/>
    <w:rsid w:val="00833FBE"/>
    <w:rsid w:val="00836765"/>
    <w:rsid w:val="00836A7E"/>
    <w:rsid w:val="008378DD"/>
    <w:rsid w:val="00837CFF"/>
    <w:rsid w:val="00840817"/>
    <w:rsid w:val="0084088F"/>
    <w:rsid w:val="0084126B"/>
    <w:rsid w:val="00841C4C"/>
    <w:rsid w:val="00842B54"/>
    <w:rsid w:val="00843002"/>
    <w:rsid w:val="00843936"/>
    <w:rsid w:val="00843B5F"/>
    <w:rsid w:val="008458A3"/>
    <w:rsid w:val="00845ACD"/>
    <w:rsid w:val="00845E1D"/>
    <w:rsid w:val="008460EF"/>
    <w:rsid w:val="008461F0"/>
    <w:rsid w:val="008466EA"/>
    <w:rsid w:val="00846D9A"/>
    <w:rsid w:val="0085011D"/>
    <w:rsid w:val="008503F5"/>
    <w:rsid w:val="00850743"/>
    <w:rsid w:val="008519C5"/>
    <w:rsid w:val="00851DC7"/>
    <w:rsid w:val="00851FCD"/>
    <w:rsid w:val="00852AA7"/>
    <w:rsid w:val="00852DE6"/>
    <w:rsid w:val="0085308D"/>
    <w:rsid w:val="00853434"/>
    <w:rsid w:val="00854A1A"/>
    <w:rsid w:val="00854BDB"/>
    <w:rsid w:val="0085555A"/>
    <w:rsid w:val="00856E39"/>
    <w:rsid w:val="00857F94"/>
    <w:rsid w:val="008604A0"/>
    <w:rsid w:val="00861F86"/>
    <w:rsid w:val="0086280A"/>
    <w:rsid w:val="00862888"/>
    <w:rsid w:val="00863B8C"/>
    <w:rsid w:val="008648AD"/>
    <w:rsid w:val="00865B30"/>
    <w:rsid w:val="00866D8B"/>
    <w:rsid w:val="00866F46"/>
    <w:rsid w:val="00867317"/>
    <w:rsid w:val="00867553"/>
    <w:rsid w:val="00867675"/>
    <w:rsid w:val="00867A97"/>
    <w:rsid w:val="00867CA8"/>
    <w:rsid w:val="00867D0B"/>
    <w:rsid w:val="00867D24"/>
    <w:rsid w:val="00870785"/>
    <w:rsid w:val="0087082B"/>
    <w:rsid w:val="00871300"/>
    <w:rsid w:val="00871524"/>
    <w:rsid w:val="00872401"/>
    <w:rsid w:val="00872592"/>
    <w:rsid w:val="008737B1"/>
    <w:rsid w:val="00875109"/>
    <w:rsid w:val="00875323"/>
    <w:rsid w:val="008755A7"/>
    <w:rsid w:val="008756F8"/>
    <w:rsid w:val="008769E9"/>
    <w:rsid w:val="00876B4B"/>
    <w:rsid w:val="00876D36"/>
    <w:rsid w:val="00876DF0"/>
    <w:rsid w:val="00877156"/>
    <w:rsid w:val="008772DD"/>
    <w:rsid w:val="008772FE"/>
    <w:rsid w:val="00880C66"/>
    <w:rsid w:val="00880F20"/>
    <w:rsid w:val="00881186"/>
    <w:rsid w:val="00882021"/>
    <w:rsid w:val="00883242"/>
    <w:rsid w:val="0088329E"/>
    <w:rsid w:val="008848AA"/>
    <w:rsid w:val="00885439"/>
    <w:rsid w:val="00885573"/>
    <w:rsid w:val="00885C89"/>
    <w:rsid w:val="00887A9E"/>
    <w:rsid w:val="00887B6D"/>
    <w:rsid w:val="008916ED"/>
    <w:rsid w:val="00891F1B"/>
    <w:rsid w:val="00892467"/>
    <w:rsid w:val="00893334"/>
    <w:rsid w:val="00893ED3"/>
    <w:rsid w:val="00894C3F"/>
    <w:rsid w:val="008956B9"/>
    <w:rsid w:val="00895DE2"/>
    <w:rsid w:val="0089641F"/>
    <w:rsid w:val="008964B9"/>
    <w:rsid w:val="008977DB"/>
    <w:rsid w:val="008A0AAC"/>
    <w:rsid w:val="008A190E"/>
    <w:rsid w:val="008A19A2"/>
    <w:rsid w:val="008A1B06"/>
    <w:rsid w:val="008A1C18"/>
    <w:rsid w:val="008A29E0"/>
    <w:rsid w:val="008A2F69"/>
    <w:rsid w:val="008A39A9"/>
    <w:rsid w:val="008A4B98"/>
    <w:rsid w:val="008A4D77"/>
    <w:rsid w:val="008A595B"/>
    <w:rsid w:val="008A6459"/>
    <w:rsid w:val="008A6769"/>
    <w:rsid w:val="008A6D3E"/>
    <w:rsid w:val="008A72C9"/>
    <w:rsid w:val="008A78A8"/>
    <w:rsid w:val="008A79DE"/>
    <w:rsid w:val="008B0549"/>
    <w:rsid w:val="008B2E0E"/>
    <w:rsid w:val="008B2F67"/>
    <w:rsid w:val="008B35B7"/>
    <w:rsid w:val="008B3A4F"/>
    <w:rsid w:val="008B4140"/>
    <w:rsid w:val="008B4EB3"/>
    <w:rsid w:val="008B5293"/>
    <w:rsid w:val="008B5414"/>
    <w:rsid w:val="008B5FEF"/>
    <w:rsid w:val="008B6096"/>
    <w:rsid w:val="008B62C8"/>
    <w:rsid w:val="008B645C"/>
    <w:rsid w:val="008B76E8"/>
    <w:rsid w:val="008B7714"/>
    <w:rsid w:val="008C046A"/>
    <w:rsid w:val="008C06B9"/>
    <w:rsid w:val="008C0821"/>
    <w:rsid w:val="008C16FF"/>
    <w:rsid w:val="008C21DA"/>
    <w:rsid w:val="008C3AFC"/>
    <w:rsid w:val="008C47BB"/>
    <w:rsid w:val="008C4959"/>
    <w:rsid w:val="008C4C42"/>
    <w:rsid w:val="008C4F08"/>
    <w:rsid w:val="008C5A14"/>
    <w:rsid w:val="008C6375"/>
    <w:rsid w:val="008C6CFD"/>
    <w:rsid w:val="008C7013"/>
    <w:rsid w:val="008C7401"/>
    <w:rsid w:val="008D00DC"/>
    <w:rsid w:val="008D0B9A"/>
    <w:rsid w:val="008D13E2"/>
    <w:rsid w:val="008D1455"/>
    <w:rsid w:val="008D21C1"/>
    <w:rsid w:val="008D22AA"/>
    <w:rsid w:val="008D2C83"/>
    <w:rsid w:val="008D3331"/>
    <w:rsid w:val="008D3764"/>
    <w:rsid w:val="008D3769"/>
    <w:rsid w:val="008D3981"/>
    <w:rsid w:val="008D3C7A"/>
    <w:rsid w:val="008D4443"/>
    <w:rsid w:val="008D5EB6"/>
    <w:rsid w:val="008D5FE3"/>
    <w:rsid w:val="008D6C5C"/>
    <w:rsid w:val="008D7AD5"/>
    <w:rsid w:val="008E16E6"/>
    <w:rsid w:val="008E1748"/>
    <w:rsid w:val="008E277F"/>
    <w:rsid w:val="008E2F8E"/>
    <w:rsid w:val="008E307B"/>
    <w:rsid w:val="008E34C5"/>
    <w:rsid w:val="008E34E9"/>
    <w:rsid w:val="008E38C6"/>
    <w:rsid w:val="008E3E97"/>
    <w:rsid w:val="008E50B7"/>
    <w:rsid w:val="008E57E4"/>
    <w:rsid w:val="008E5E2E"/>
    <w:rsid w:val="008E5E96"/>
    <w:rsid w:val="008E6168"/>
    <w:rsid w:val="008E65FA"/>
    <w:rsid w:val="008E79C2"/>
    <w:rsid w:val="008E7DBA"/>
    <w:rsid w:val="008F0AD9"/>
    <w:rsid w:val="008F1374"/>
    <w:rsid w:val="008F2B43"/>
    <w:rsid w:val="008F2B74"/>
    <w:rsid w:val="008F3498"/>
    <w:rsid w:val="008F3878"/>
    <w:rsid w:val="008F391A"/>
    <w:rsid w:val="008F3E2D"/>
    <w:rsid w:val="008F5879"/>
    <w:rsid w:val="008F6241"/>
    <w:rsid w:val="008F6BA1"/>
    <w:rsid w:val="008F73C6"/>
    <w:rsid w:val="008F766D"/>
    <w:rsid w:val="008F76F0"/>
    <w:rsid w:val="008F77DF"/>
    <w:rsid w:val="00900693"/>
    <w:rsid w:val="00900F24"/>
    <w:rsid w:val="009013FF"/>
    <w:rsid w:val="009023C8"/>
    <w:rsid w:val="00905AFB"/>
    <w:rsid w:val="00905D55"/>
    <w:rsid w:val="0090636F"/>
    <w:rsid w:val="009068E0"/>
    <w:rsid w:val="00906DCA"/>
    <w:rsid w:val="00907A53"/>
    <w:rsid w:val="00907C09"/>
    <w:rsid w:val="00910067"/>
    <w:rsid w:val="0091036B"/>
    <w:rsid w:val="00910CE2"/>
    <w:rsid w:val="0091148B"/>
    <w:rsid w:val="00911589"/>
    <w:rsid w:val="00912347"/>
    <w:rsid w:val="00915229"/>
    <w:rsid w:val="00916FA7"/>
    <w:rsid w:val="009170AD"/>
    <w:rsid w:val="0091763D"/>
    <w:rsid w:val="00917FD0"/>
    <w:rsid w:val="009201C2"/>
    <w:rsid w:val="00920795"/>
    <w:rsid w:val="00922001"/>
    <w:rsid w:val="00924362"/>
    <w:rsid w:val="00924393"/>
    <w:rsid w:val="00924420"/>
    <w:rsid w:val="009249E3"/>
    <w:rsid w:val="00924E96"/>
    <w:rsid w:val="0092544F"/>
    <w:rsid w:val="00926A02"/>
    <w:rsid w:val="00927148"/>
    <w:rsid w:val="00927C0B"/>
    <w:rsid w:val="00931300"/>
    <w:rsid w:val="00931B16"/>
    <w:rsid w:val="00931D4C"/>
    <w:rsid w:val="00932BDE"/>
    <w:rsid w:val="009330B3"/>
    <w:rsid w:val="00934D6B"/>
    <w:rsid w:val="009359C3"/>
    <w:rsid w:val="0093602B"/>
    <w:rsid w:val="00936894"/>
    <w:rsid w:val="00936933"/>
    <w:rsid w:val="009372CF"/>
    <w:rsid w:val="00937B12"/>
    <w:rsid w:val="00937E91"/>
    <w:rsid w:val="009407EE"/>
    <w:rsid w:val="00940B39"/>
    <w:rsid w:val="00941922"/>
    <w:rsid w:val="009420D8"/>
    <w:rsid w:val="00942574"/>
    <w:rsid w:val="009427FA"/>
    <w:rsid w:val="00943D65"/>
    <w:rsid w:val="0094430D"/>
    <w:rsid w:val="00945BE7"/>
    <w:rsid w:val="00945D30"/>
    <w:rsid w:val="00946B85"/>
    <w:rsid w:val="009470F9"/>
    <w:rsid w:val="00947B08"/>
    <w:rsid w:val="00950450"/>
    <w:rsid w:val="00950916"/>
    <w:rsid w:val="00951338"/>
    <w:rsid w:val="0095157D"/>
    <w:rsid w:val="00951A9F"/>
    <w:rsid w:val="00951CDE"/>
    <w:rsid w:val="0095324B"/>
    <w:rsid w:val="009547C9"/>
    <w:rsid w:val="00954DA8"/>
    <w:rsid w:val="00960408"/>
    <w:rsid w:val="00960CC3"/>
    <w:rsid w:val="00961302"/>
    <w:rsid w:val="00961C27"/>
    <w:rsid w:val="00961FD5"/>
    <w:rsid w:val="0096238F"/>
    <w:rsid w:val="00962A4A"/>
    <w:rsid w:val="00962BEE"/>
    <w:rsid w:val="00962E0D"/>
    <w:rsid w:val="00963914"/>
    <w:rsid w:val="00963958"/>
    <w:rsid w:val="00963FE0"/>
    <w:rsid w:val="00964581"/>
    <w:rsid w:val="009645E2"/>
    <w:rsid w:val="009652A9"/>
    <w:rsid w:val="00966F22"/>
    <w:rsid w:val="0096738C"/>
    <w:rsid w:val="00970643"/>
    <w:rsid w:val="0097070A"/>
    <w:rsid w:val="00970B97"/>
    <w:rsid w:val="00970FFF"/>
    <w:rsid w:val="009717C1"/>
    <w:rsid w:val="00971F72"/>
    <w:rsid w:val="00972507"/>
    <w:rsid w:val="009727BF"/>
    <w:rsid w:val="009743E2"/>
    <w:rsid w:val="00974625"/>
    <w:rsid w:val="009748EB"/>
    <w:rsid w:val="009753C9"/>
    <w:rsid w:val="00975CFE"/>
    <w:rsid w:val="00976660"/>
    <w:rsid w:val="009772B7"/>
    <w:rsid w:val="00977785"/>
    <w:rsid w:val="00977EC0"/>
    <w:rsid w:val="00980623"/>
    <w:rsid w:val="00983498"/>
    <w:rsid w:val="00983FFF"/>
    <w:rsid w:val="00984874"/>
    <w:rsid w:val="009849FD"/>
    <w:rsid w:val="00985046"/>
    <w:rsid w:val="009853D6"/>
    <w:rsid w:val="00986312"/>
    <w:rsid w:val="00986D62"/>
    <w:rsid w:val="009878BC"/>
    <w:rsid w:val="009902D8"/>
    <w:rsid w:val="009903E2"/>
    <w:rsid w:val="00991195"/>
    <w:rsid w:val="00991438"/>
    <w:rsid w:val="00991B68"/>
    <w:rsid w:val="00991FC3"/>
    <w:rsid w:val="00992039"/>
    <w:rsid w:val="00992A7E"/>
    <w:rsid w:val="00992E68"/>
    <w:rsid w:val="00993564"/>
    <w:rsid w:val="009935A6"/>
    <w:rsid w:val="0099435E"/>
    <w:rsid w:val="009958E4"/>
    <w:rsid w:val="00995BAB"/>
    <w:rsid w:val="009960D5"/>
    <w:rsid w:val="0099657E"/>
    <w:rsid w:val="0099761E"/>
    <w:rsid w:val="00997F18"/>
    <w:rsid w:val="009A1B15"/>
    <w:rsid w:val="009A2BF1"/>
    <w:rsid w:val="009A2D53"/>
    <w:rsid w:val="009A2F84"/>
    <w:rsid w:val="009A530F"/>
    <w:rsid w:val="009A5524"/>
    <w:rsid w:val="009A5552"/>
    <w:rsid w:val="009A643E"/>
    <w:rsid w:val="009A718E"/>
    <w:rsid w:val="009A71EB"/>
    <w:rsid w:val="009B00FB"/>
    <w:rsid w:val="009B10CE"/>
    <w:rsid w:val="009B1685"/>
    <w:rsid w:val="009B1E77"/>
    <w:rsid w:val="009B5B37"/>
    <w:rsid w:val="009B61F7"/>
    <w:rsid w:val="009B6546"/>
    <w:rsid w:val="009B6F65"/>
    <w:rsid w:val="009B73ED"/>
    <w:rsid w:val="009B7A42"/>
    <w:rsid w:val="009C050C"/>
    <w:rsid w:val="009C08E9"/>
    <w:rsid w:val="009C0DDE"/>
    <w:rsid w:val="009C2151"/>
    <w:rsid w:val="009C3068"/>
    <w:rsid w:val="009C3429"/>
    <w:rsid w:val="009C34E8"/>
    <w:rsid w:val="009C4065"/>
    <w:rsid w:val="009C44D0"/>
    <w:rsid w:val="009C485B"/>
    <w:rsid w:val="009C4983"/>
    <w:rsid w:val="009C4CBC"/>
    <w:rsid w:val="009C4E4E"/>
    <w:rsid w:val="009C4EF5"/>
    <w:rsid w:val="009C5B29"/>
    <w:rsid w:val="009C621C"/>
    <w:rsid w:val="009C6475"/>
    <w:rsid w:val="009C7761"/>
    <w:rsid w:val="009C7AC3"/>
    <w:rsid w:val="009C7EDF"/>
    <w:rsid w:val="009D063C"/>
    <w:rsid w:val="009D0D3B"/>
    <w:rsid w:val="009D147A"/>
    <w:rsid w:val="009D1731"/>
    <w:rsid w:val="009D29E9"/>
    <w:rsid w:val="009D3DB6"/>
    <w:rsid w:val="009D4FA1"/>
    <w:rsid w:val="009D6762"/>
    <w:rsid w:val="009D76F3"/>
    <w:rsid w:val="009E1F2D"/>
    <w:rsid w:val="009E23AE"/>
    <w:rsid w:val="009E2FBC"/>
    <w:rsid w:val="009E33CF"/>
    <w:rsid w:val="009E40C0"/>
    <w:rsid w:val="009E40C8"/>
    <w:rsid w:val="009E505A"/>
    <w:rsid w:val="009E5BF5"/>
    <w:rsid w:val="009E5FDA"/>
    <w:rsid w:val="009E78F3"/>
    <w:rsid w:val="009F073A"/>
    <w:rsid w:val="009F0950"/>
    <w:rsid w:val="009F0B8F"/>
    <w:rsid w:val="009F0BBE"/>
    <w:rsid w:val="009F0EBD"/>
    <w:rsid w:val="009F1A73"/>
    <w:rsid w:val="009F3A22"/>
    <w:rsid w:val="009F4258"/>
    <w:rsid w:val="009F519B"/>
    <w:rsid w:val="009F5202"/>
    <w:rsid w:val="009F5523"/>
    <w:rsid w:val="009F55E1"/>
    <w:rsid w:val="009F6BC2"/>
    <w:rsid w:val="009F6F95"/>
    <w:rsid w:val="009F769B"/>
    <w:rsid w:val="00A0057D"/>
    <w:rsid w:val="00A00D0B"/>
    <w:rsid w:val="00A01088"/>
    <w:rsid w:val="00A015C3"/>
    <w:rsid w:val="00A015DA"/>
    <w:rsid w:val="00A020C1"/>
    <w:rsid w:val="00A02174"/>
    <w:rsid w:val="00A034E1"/>
    <w:rsid w:val="00A03A7B"/>
    <w:rsid w:val="00A03AE4"/>
    <w:rsid w:val="00A04350"/>
    <w:rsid w:val="00A046D1"/>
    <w:rsid w:val="00A05CFE"/>
    <w:rsid w:val="00A061CE"/>
    <w:rsid w:val="00A064DF"/>
    <w:rsid w:val="00A06AAD"/>
    <w:rsid w:val="00A07B35"/>
    <w:rsid w:val="00A1119B"/>
    <w:rsid w:val="00A13FAD"/>
    <w:rsid w:val="00A14511"/>
    <w:rsid w:val="00A1490D"/>
    <w:rsid w:val="00A14E4B"/>
    <w:rsid w:val="00A16604"/>
    <w:rsid w:val="00A1710D"/>
    <w:rsid w:val="00A17B0B"/>
    <w:rsid w:val="00A20612"/>
    <w:rsid w:val="00A2064A"/>
    <w:rsid w:val="00A207F6"/>
    <w:rsid w:val="00A20B4E"/>
    <w:rsid w:val="00A214BD"/>
    <w:rsid w:val="00A21F63"/>
    <w:rsid w:val="00A221AB"/>
    <w:rsid w:val="00A222B6"/>
    <w:rsid w:val="00A22C53"/>
    <w:rsid w:val="00A234B6"/>
    <w:rsid w:val="00A23F19"/>
    <w:rsid w:val="00A24E4E"/>
    <w:rsid w:val="00A25CC7"/>
    <w:rsid w:val="00A26E4F"/>
    <w:rsid w:val="00A270B7"/>
    <w:rsid w:val="00A2731B"/>
    <w:rsid w:val="00A27413"/>
    <w:rsid w:val="00A27780"/>
    <w:rsid w:val="00A3030B"/>
    <w:rsid w:val="00A30A2E"/>
    <w:rsid w:val="00A30B04"/>
    <w:rsid w:val="00A30B9A"/>
    <w:rsid w:val="00A31A2D"/>
    <w:rsid w:val="00A31BEC"/>
    <w:rsid w:val="00A32752"/>
    <w:rsid w:val="00A32797"/>
    <w:rsid w:val="00A3295A"/>
    <w:rsid w:val="00A35211"/>
    <w:rsid w:val="00A36A02"/>
    <w:rsid w:val="00A373C7"/>
    <w:rsid w:val="00A37C18"/>
    <w:rsid w:val="00A40213"/>
    <w:rsid w:val="00A4076C"/>
    <w:rsid w:val="00A40BFE"/>
    <w:rsid w:val="00A4174F"/>
    <w:rsid w:val="00A430BD"/>
    <w:rsid w:val="00A44726"/>
    <w:rsid w:val="00A448EB"/>
    <w:rsid w:val="00A44E9C"/>
    <w:rsid w:val="00A4602C"/>
    <w:rsid w:val="00A47633"/>
    <w:rsid w:val="00A47BED"/>
    <w:rsid w:val="00A510B7"/>
    <w:rsid w:val="00A517CD"/>
    <w:rsid w:val="00A5225B"/>
    <w:rsid w:val="00A52359"/>
    <w:rsid w:val="00A53D94"/>
    <w:rsid w:val="00A554C3"/>
    <w:rsid w:val="00A55620"/>
    <w:rsid w:val="00A56E6F"/>
    <w:rsid w:val="00A57196"/>
    <w:rsid w:val="00A573F9"/>
    <w:rsid w:val="00A57BBD"/>
    <w:rsid w:val="00A60D64"/>
    <w:rsid w:val="00A60EE5"/>
    <w:rsid w:val="00A61393"/>
    <w:rsid w:val="00A621D1"/>
    <w:rsid w:val="00A62284"/>
    <w:rsid w:val="00A627A6"/>
    <w:rsid w:val="00A6290B"/>
    <w:rsid w:val="00A62B5B"/>
    <w:rsid w:val="00A62BFF"/>
    <w:rsid w:val="00A62E4E"/>
    <w:rsid w:val="00A63861"/>
    <w:rsid w:val="00A638E1"/>
    <w:rsid w:val="00A64A2A"/>
    <w:rsid w:val="00A64AA5"/>
    <w:rsid w:val="00A6517C"/>
    <w:rsid w:val="00A66A41"/>
    <w:rsid w:val="00A6701C"/>
    <w:rsid w:val="00A70495"/>
    <w:rsid w:val="00A70EF6"/>
    <w:rsid w:val="00A710FB"/>
    <w:rsid w:val="00A71242"/>
    <w:rsid w:val="00A71500"/>
    <w:rsid w:val="00A72448"/>
    <w:rsid w:val="00A72545"/>
    <w:rsid w:val="00A73241"/>
    <w:rsid w:val="00A732C2"/>
    <w:rsid w:val="00A73F7E"/>
    <w:rsid w:val="00A747CE"/>
    <w:rsid w:val="00A74C1D"/>
    <w:rsid w:val="00A7575B"/>
    <w:rsid w:val="00A7636B"/>
    <w:rsid w:val="00A776C4"/>
    <w:rsid w:val="00A77801"/>
    <w:rsid w:val="00A77D5B"/>
    <w:rsid w:val="00A81DAA"/>
    <w:rsid w:val="00A824BF"/>
    <w:rsid w:val="00A8317D"/>
    <w:rsid w:val="00A852AB"/>
    <w:rsid w:val="00A85844"/>
    <w:rsid w:val="00A86291"/>
    <w:rsid w:val="00A86AB0"/>
    <w:rsid w:val="00A87456"/>
    <w:rsid w:val="00A87471"/>
    <w:rsid w:val="00A8770E"/>
    <w:rsid w:val="00A9041F"/>
    <w:rsid w:val="00A907DE"/>
    <w:rsid w:val="00A90FC5"/>
    <w:rsid w:val="00A914DA"/>
    <w:rsid w:val="00A921AC"/>
    <w:rsid w:val="00A92823"/>
    <w:rsid w:val="00A92DD3"/>
    <w:rsid w:val="00A938C7"/>
    <w:rsid w:val="00A95AA2"/>
    <w:rsid w:val="00A95EB0"/>
    <w:rsid w:val="00A967FD"/>
    <w:rsid w:val="00A96FB7"/>
    <w:rsid w:val="00A97281"/>
    <w:rsid w:val="00A97C8B"/>
    <w:rsid w:val="00AA0280"/>
    <w:rsid w:val="00AA09C0"/>
    <w:rsid w:val="00AA12D5"/>
    <w:rsid w:val="00AA1BF9"/>
    <w:rsid w:val="00AA3E00"/>
    <w:rsid w:val="00AA4FDE"/>
    <w:rsid w:val="00AA5FE5"/>
    <w:rsid w:val="00AA640B"/>
    <w:rsid w:val="00AA753E"/>
    <w:rsid w:val="00AA7A2F"/>
    <w:rsid w:val="00AA7BEB"/>
    <w:rsid w:val="00AB01C0"/>
    <w:rsid w:val="00AB05A1"/>
    <w:rsid w:val="00AB0A4D"/>
    <w:rsid w:val="00AB0C1C"/>
    <w:rsid w:val="00AB0CB2"/>
    <w:rsid w:val="00AB23B9"/>
    <w:rsid w:val="00AB2C74"/>
    <w:rsid w:val="00AB4A75"/>
    <w:rsid w:val="00AB50C1"/>
    <w:rsid w:val="00AB5A67"/>
    <w:rsid w:val="00AB6717"/>
    <w:rsid w:val="00AC0A59"/>
    <w:rsid w:val="00AC2267"/>
    <w:rsid w:val="00AC2F37"/>
    <w:rsid w:val="00AC3B2B"/>
    <w:rsid w:val="00AC595C"/>
    <w:rsid w:val="00AC5C41"/>
    <w:rsid w:val="00AC613B"/>
    <w:rsid w:val="00AC70C6"/>
    <w:rsid w:val="00AC70D0"/>
    <w:rsid w:val="00AC721F"/>
    <w:rsid w:val="00AC73C2"/>
    <w:rsid w:val="00AC78CA"/>
    <w:rsid w:val="00AC7ABD"/>
    <w:rsid w:val="00AC7BC8"/>
    <w:rsid w:val="00AC7CF1"/>
    <w:rsid w:val="00AD1C33"/>
    <w:rsid w:val="00AD237F"/>
    <w:rsid w:val="00AD2BCA"/>
    <w:rsid w:val="00AD2BDC"/>
    <w:rsid w:val="00AD3CA9"/>
    <w:rsid w:val="00AD3D7C"/>
    <w:rsid w:val="00AD43E2"/>
    <w:rsid w:val="00AD5202"/>
    <w:rsid w:val="00AD5D5A"/>
    <w:rsid w:val="00AD7282"/>
    <w:rsid w:val="00AD734B"/>
    <w:rsid w:val="00AD7776"/>
    <w:rsid w:val="00AE087D"/>
    <w:rsid w:val="00AE222E"/>
    <w:rsid w:val="00AE323D"/>
    <w:rsid w:val="00AE387D"/>
    <w:rsid w:val="00AE3AD7"/>
    <w:rsid w:val="00AE3C6C"/>
    <w:rsid w:val="00AE4A0B"/>
    <w:rsid w:val="00AE4A2C"/>
    <w:rsid w:val="00AE4A93"/>
    <w:rsid w:val="00AE5606"/>
    <w:rsid w:val="00AE6052"/>
    <w:rsid w:val="00AE6B76"/>
    <w:rsid w:val="00AE761A"/>
    <w:rsid w:val="00AF1890"/>
    <w:rsid w:val="00AF1F50"/>
    <w:rsid w:val="00AF1FA0"/>
    <w:rsid w:val="00AF22B3"/>
    <w:rsid w:val="00AF2B12"/>
    <w:rsid w:val="00AF317E"/>
    <w:rsid w:val="00AF3511"/>
    <w:rsid w:val="00AF3D19"/>
    <w:rsid w:val="00AF3E34"/>
    <w:rsid w:val="00AF4BC8"/>
    <w:rsid w:val="00AF50AE"/>
    <w:rsid w:val="00AF5F1C"/>
    <w:rsid w:val="00AF6740"/>
    <w:rsid w:val="00AF6CF8"/>
    <w:rsid w:val="00AF6CFD"/>
    <w:rsid w:val="00AF70D3"/>
    <w:rsid w:val="00B00A03"/>
    <w:rsid w:val="00B00DD6"/>
    <w:rsid w:val="00B00F74"/>
    <w:rsid w:val="00B00F9D"/>
    <w:rsid w:val="00B01341"/>
    <w:rsid w:val="00B01463"/>
    <w:rsid w:val="00B017A1"/>
    <w:rsid w:val="00B03960"/>
    <w:rsid w:val="00B03C19"/>
    <w:rsid w:val="00B03F8D"/>
    <w:rsid w:val="00B05CAC"/>
    <w:rsid w:val="00B05E66"/>
    <w:rsid w:val="00B06B0A"/>
    <w:rsid w:val="00B071E3"/>
    <w:rsid w:val="00B07441"/>
    <w:rsid w:val="00B07CBE"/>
    <w:rsid w:val="00B07F0B"/>
    <w:rsid w:val="00B1046F"/>
    <w:rsid w:val="00B10D9D"/>
    <w:rsid w:val="00B10E47"/>
    <w:rsid w:val="00B11129"/>
    <w:rsid w:val="00B11557"/>
    <w:rsid w:val="00B11A00"/>
    <w:rsid w:val="00B123DD"/>
    <w:rsid w:val="00B127D9"/>
    <w:rsid w:val="00B1288E"/>
    <w:rsid w:val="00B12A14"/>
    <w:rsid w:val="00B12CFD"/>
    <w:rsid w:val="00B1452D"/>
    <w:rsid w:val="00B1499F"/>
    <w:rsid w:val="00B150A1"/>
    <w:rsid w:val="00B15FDC"/>
    <w:rsid w:val="00B16FC9"/>
    <w:rsid w:val="00B16FE0"/>
    <w:rsid w:val="00B17178"/>
    <w:rsid w:val="00B2187B"/>
    <w:rsid w:val="00B22C93"/>
    <w:rsid w:val="00B22EE9"/>
    <w:rsid w:val="00B23099"/>
    <w:rsid w:val="00B236EE"/>
    <w:rsid w:val="00B237E4"/>
    <w:rsid w:val="00B249D9"/>
    <w:rsid w:val="00B24CD3"/>
    <w:rsid w:val="00B26232"/>
    <w:rsid w:val="00B2625A"/>
    <w:rsid w:val="00B2661E"/>
    <w:rsid w:val="00B30117"/>
    <w:rsid w:val="00B309B6"/>
    <w:rsid w:val="00B30D62"/>
    <w:rsid w:val="00B31D55"/>
    <w:rsid w:val="00B31EE4"/>
    <w:rsid w:val="00B3753F"/>
    <w:rsid w:val="00B379FC"/>
    <w:rsid w:val="00B37DFD"/>
    <w:rsid w:val="00B406B6"/>
    <w:rsid w:val="00B4136C"/>
    <w:rsid w:val="00B4166E"/>
    <w:rsid w:val="00B425FB"/>
    <w:rsid w:val="00B4286A"/>
    <w:rsid w:val="00B42BC6"/>
    <w:rsid w:val="00B43372"/>
    <w:rsid w:val="00B438B9"/>
    <w:rsid w:val="00B44427"/>
    <w:rsid w:val="00B4561C"/>
    <w:rsid w:val="00B46AC5"/>
    <w:rsid w:val="00B47721"/>
    <w:rsid w:val="00B47EEE"/>
    <w:rsid w:val="00B51375"/>
    <w:rsid w:val="00B528EA"/>
    <w:rsid w:val="00B53734"/>
    <w:rsid w:val="00B54EFE"/>
    <w:rsid w:val="00B552D5"/>
    <w:rsid w:val="00B55948"/>
    <w:rsid w:val="00B55BEB"/>
    <w:rsid w:val="00B560B5"/>
    <w:rsid w:val="00B56469"/>
    <w:rsid w:val="00B572A4"/>
    <w:rsid w:val="00B6029F"/>
    <w:rsid w:val="00B60E8B"/>
    <w:rsid w:val="00B61035"/>
    <w:rsid w:val="00B61E36"/>
    <w:rsid w:val="00B61EE1"/>
    <w:rsid w:val="00B6242E"/>
    <w:rsid w:val="00B62A04"/>
    <w:rsid w:val="00B64D66"/>
    <w:rsid w:val="00B65034"/>
    <w:rsid w:val="00B663F9"/>
    <w:rsid w:val="00B67AA5"/>
    <w:rsid w:val="00B67C6A"/>
    <w:rsid w:val="00B70147"/>
    <w:rsid w:val="00B71156"/>
    <w:rsid w:val="00B72F77"/>
    <w:rsid w:val="00B732C7"/>
    <w:rsid w:val="00B73DF8"/>
    <w:rsid w:val="00B743FC"/>
    <w:rsid w:val="00B7445D"/>
    <w:rsid w:val="00B74B15"/>
    <w:rsid w:val="00B74EB4"/>
    <w:rsid w:val="00B763EA"/>
    <w:rsid w:val="00B7758D"/>
    <w:rsid w:val="00B77C39"/>
    <w:rsid w:val="00B806E4"/>
    <w:rsid w:val="00B80FED"/>
    <w:rsid w:val="00B81592"/>
    <w:rsid w:val="00B817BA"/>
    <w:rsid w:val="00B8198A"/>
    <w:rsid w:val="00B81B6D"/>
    <w:rsid w:val="00B8345A"/>
    <w:rsid w:val="00B83E2E"/>
    <w:rsid w:val="00B860BC"/>
    <w:rsid w:val="00B86D63"/>
    <w:rsid w:val="00B87308"/>
    <w:rsid w:val="00B9124C"/>
    <w:rsid w:val="00B914B9"/>
    <w:rsid w:val="00B915C1"/>
    <w:rsid w:val="00B91B8A"/>
    <w:rsid w:val="00B92BA5"/>
    <w:rsid w:val="00B936C7"/>
    <w:rsid w:val="00B93772"/>
    <w:rsid w:val="00B937ED"/>
    <w:rsid w:val="00B938C1"/>
    <w:rsid w:val="00B95292"/>
    <w:rsid w:val="00B95ADD"/>
    <w:rsid w:val="00B962BF"/>
    <w:rsid w:val="00B96EBA"/>
    <w:rsid w:val="00B9781B"/>
    <w:rsid w:val="00BA23FF"/>
    <w:rsid w:val="00BA2C59"/>
    <w:rsid w:val="00BA30ED"/>
    <w:rsid w:val="00BA3183"/>
    <w:rsid w:val="00BA3F94"/>
    <w:rsid w:val="00BA4DF3"/>
    <w:rsid w:val="00BA591F"/>
    <w:rsid w:val="00BA5EB2"/>
    <w:rsid w:val="00BA6053"/>
    <w:rsid w:val="00BA6AF9"/>
    <w:rsid w:val="00BA6B39"/>
    <w:rsid w:val="00BA6E9B"/>
    <w:rsid w:val="00BA6F24"/>
    <w:rsid w:val="00BA76D8"/>
    <w:rsid w:val="00BB0EB2"/>
    <w:rsid w:val="00BB2DB1"/>
    <w:rsid w:val="00BB4553"/>
    <w:rsid w:val="00BB459E"/>
    <w:rsid w:val="00BB4E49"/>
    <w:rsid w:val="00BB4FDC"/>
    <w:rsid w:val="00BB55E9"/>
    <w:rsid w:val="00BB6E13"/>
    <w:rsid w:val="00BB755E"/>
    <w:rsid w:val="00BC099D"/>
    <w:rsid w:val="00BC0E63"/>
    <w:rsid w:val="00BC1019"/>
    <w:rsid w:val="00BC1478"/>
    <w:rsid w:val="00BC1612"/>
    <w:rsid w:val="00BC249A"/>
    <w:rsid w:val="00BC2F01"/>
    <w:rsid w:val="00BC4850"/>
    <w:rsid w:val="00BC5671"/>
    <w:rsid w:val="00BC5898"/>
    <w:rsid w:val="00BC61C9"/>
    <w:rsid w:val="00BC6508"/>
    <w:rsid w:val="00BC65EE"/>
    <w:rsid w:val="00BC6C37"/>
    <w:rsid w:val="00BC761E"/>
    <w:rsid w:val="00BC7C9B"/>
    <w:rsid w:val="00BD0C0B"/>
    <w:rsid w:val="00BD13AB"/>
    <w:rsid w:val="00BD13D4"/>
    <w:rsid w:val="00BD41E7"/>
    <w:rsid w:val="00BD48DD"/>
    <w:rsid w:val="00BD4E6B"/>
    <w:rsid w:val="00BD65FB"/>
    <w:rsid w:val="00BD6C40"/>
    <w:rsid w:val="00BD754C"/>
    <w:rsid w:val="00BE0163"/>
    <w:rsid w:val="00BE07E5"/>
    <w:rsid w:val="00BE15DD"/>
    <w:rsid w:val="00BE1A7C"/>
    <w:rsid w:val="00BE1E7E"/>
    <w:rsid w:val="00BE2EC3"/>
    <w:rsid w:val="00BE355B"/>
    <w:rsid w:val="00BE3D3C"/>
    <w:rsid w:val="00BE4B48"/>
    <w:rsid w:val="00BE4D14"/>
    <w:rsid w:val="00BE4EF2"/>
    <w:rsid w:val="00BE50E9"/>
    <w:rsid w:val="00BE5E1A"/>
    <w:rsid w:val="00BE793E"/>
    <w:rsid w:val="00BE7B24"/>
    <w:rsid w:val="00BF02F9"/>
    <w:rsid w:val="00BF0985"/>
    <w:rsid w:val="00BF136F"/>
    <w:rsid w:val="00BF201A"/>
    <w:rsid w:val="00BF25FB"/>
    <w:rsid w:val="00BF4453"/>
    <w:rsid w:val="00BF51CF"/>
    <w:rsid w:val="00BF58E4"/>
    <w:rsid w:val="00BF5AC3"/>
    <w:rsid w:val="00BF5BDE"/>
    <w:rsid w:val="00BF5D7C"/>
    <w:rsid w:val="00BF6C0C"/>
    <w:rsid w:val="00BF6F5F"/>
    <w:rsid w:val="00BF75C0"/>
    <w:rsid w:val="00BF76F0"/>
    <w:rsid w:val="00BF7985"/>
    <w:rsid w:val="00BF7CC4"/>
    <w:rsid w:val="00BF7E21"/>
    <w:rsid w:val="00C0092B"/>
    <w:rsid w:val="00C01007"/>
    <w:rsid w:val="00C01A0F"/>
    <w:rsid w:val="00C01F0D"/>
    <w:rsid w:val="00C0295B"/>
    <w:rsid w:val="00C0351C"/>
    <w:rsid w:val="00C038AD"/>
    <w:rsid w:val="00C05336"/>
    <w:rsid w:val="00C05379"/>
    <w:rsid w:val="00C05BAB"/>
    <w:rsid w:val="00C05EEA"/>
    <w:rsid w:val="00C06350"/>
    <w:rsid w:val="00C063CB"/>
    <w:rsid w:val="00C10167"/>
    <w:rsid w:val="00C10D66"/>
    <w:rsid w:val="00C12091"/>
    <w:rsid w:val="00C12A3F"/>
    <w:rsid w:val="00C12C99"/>
    <w:rsid w:val="00C12CFA"/>
    <w:rsid w:val="00C13620"/>
    <w:rsid w:val="00C141CF"/>
    <w:rsid w:val="00C14777"/>
    <w:rsid w:val="00C1493A"/>
    <w:rsid w:val="00C14C21"/>
    <w:rsid w:val="00C14CAF"/>
    <w:rsid w:val="00C15B97"/>
    <w:rsid w:val="00C15EA8"/>
    <w:rsid w:val="00C15F4A"/>
    <w:rsid w:val="00C17EB3"/>
    <w:rsid w:val="00C231A3"/>
    <w:rsid w:val="00C2348B"/>
    <w:rsid w:val="00C23A3B"/>
    <w:rsid w:val="00C23EC0"/>
    <w:rsid w:val="00C248CA"/>
    <w:rsid w:val="00C25268"/>
    <w:rsid w:val="00C256AC"/>
    <w:rsid w:val="00C262AE"/>
    <w:rsid w:val="00C2651A"/>
    <w:rsid w:val="00C265A0"/>
    <w:rsid w:val="00C26718"/>
    <w:rsid w:val="00C273D1"/>
    <w:rsid w:val="00C30026"/>
    <w:rsid w:val="00C30037"/>
    <w:rsid w:val="00C305E9"/>
    <w:rsid w:val="00C30988"/>
    <w:rsid w:val="00C312CB"/>
    <w:rsid w:val="00C31ECF"/>
    <w:rsid w:val="00C3342A"/>
    <w:rsid w:val="00C3350E"/>
    <w:rsid w:val="00C3410F"/>
    <w:rsid w:val="00C354D1"/>
    <w:rsid w:val="00C35B57"/>
    <w:rsid w:val="00C36446"/>
    <w:rsid w:val="00C3654F"/>
    <w:rsid w:val="00C36AB6"/>
    <w:rsid w:val="00C36FCC"/>
    <w:rsid w:val="00C40AB5"/>
    <w:rsid w:val="00C4113C"/>
    <w:rsid w:val="00C414DB"/>
    <w:rsid w:val="00C4198C"/>
    <w:rsid w:val="00C41B0D"/>
    <w:rsid w:val="00C42311"/>
    <w:rsid w:val="00C42DD7"/>
    <w:rsid w:val="00C4380F"/>
    <w:rsid w:val="00C439AA"/>
    <w:rsid w:val="00C44916"/>
    <w:rsid w:val="00C44F0F"/>
    <w:rsid w:val="00C453C5"/>
    <w:rsid w:val="00C4690E"/>
    <w:rsid w:val="00C46A57"/>
    <w:rsid w:val="00C47251"/>
    <w:rsid w:val="00C472A7"/>
    <w:rsid w:val="00C51235"/>
    <w:rsid w:val="00C5167C"/>
    <w:rsid w:val="00C531AF"/>
    <w:rsid w:val="00C53C7B"/>
    <w:rsid w:val="00C54A40"/>
    <w:rsid w:val="00C55682"/>
    <w:rsid w:val="00C55842"/>
    <w:rsid w:val="00C5634D"/>
    <w:rsid w:val="00C56DB8"/>
    <w:rsid w:val="00C57411"/>
    <w:rsid w:val="00C60756"/>
    <w:rsid w:val="00C60C17"/>
    <w:rsid w:val="00C60C34"/>
    <w:rsid w:val="00C621CD"/>
    <w:rsid w:val="00C629A3"/>
    <w:rsid w:val="00C63809"/>
    <w:rsid w:val="00C63817"/>
    <w:rsid w:val="00C639DB"/>
    <w:rsid w:val="00C64007"/>
    <w:rsid w:val="00C6445E"/>
    <w:rsid w:val="00C649FB"/>
    <w:rsid w:val="00C6635B"/>
    <w:rsid w:val="00C663ED"/>
    <w:rsid w:val="00C66558"/>
    <w:rsid w:val="00C6656B"/>
    <w:rsid w:val="00C6663A"/>
    <w:rsid w:val="00C66C63"/>
    <w:rsid w:val="00C66C8A"/>
    <w:rsid w:val="00C67396"/>
    <w:rsid w:val="00C6758C"/>
    <w:rsid w:val="00C7150B"/>
    <w:rsid w:val="00C71AF1"/>
    <w:rsid w:val="00C71DDF"/>
    <w:rsid w:val="00C735CA"/>
    <w:rsid w:val="00C744E0"/>
    <w:rsid w:val="00C7450A"/>
    <w:rsid w:val="00C74883"/>
    <w:rsid w:val="00C759BC"/>
    <w:rsid w:val="00C75CCB"/>
    <w:rsid w:val="00C75E4C"/>
    <w:rsid w:val="00C7624A"/>
    <w:rsid w:val="00C76520"/>
    <w:rsid w:val="00C768D1"/>
    <w:rsid w:val="00C80EB5"/>
    <w:rsid w:val="00C81C68"/>
    <w:rsid w:val="00C82041"/>
    <w:rsid w:val="00C82605"/>
    <w:rsid w:val="00C82966"/>
    <w:rsid w:val="00C847C0"/>
    <w:rsid w:val="00C85A48"/>
    <w:rsid w:val="00C85CB1"/>
    <w:rsid w:val="00C867F9"/>
    <w:rsid w:val="00C91224"/>
    <w:rsid w:val="00C91708"/>
    <w:rsid w:val="00C93F4E"/>
    <w:rsid w:val="00C94436"/>
    <w:rsid w:val="00C94949"/>
    <w:rsid w:val="00C94EAF"/>
    <w:rsid w:val="00C950D4"/>
    <w:rsid w:val="00C952D5"/>
    <w:rsid w:val="00C9674F"/>
    <w:rsid w:val="00C972BD"/>
    <w:rsid w:val="00CA01C4"/>
    <w:rsid w:val="00CA16A2"/>
    <w:rsid w:val="00CA1D8C"/>
    <w:rsid w:val="00CA207B"/>
    <w:rsid w:val="00CA24CB"/>
    <w:rsid w:val="00CA25D0"/>
    <w:rsid w:val="00CA3035"/>
    <w:rsid w:val="00CA308F"/>
    <w:rsid w:val="00CA3D0D"/>
    <w:rsid w:val="00CA54AA"/>
    <w:rsid w:val="00CA5B46"/>
    <w:rsid w:val="00CA5CFF"/>
    <w:rsid w:val="00CA6125"/>
    <w:rsid w:val="00CA63F9"/>
    <w:rsid w:val="00CA6B5E"/>
    <w:rsid w:val="00CA6CAE"/>
    <w:rsid w:val="00CB0B75"/>
    <w:rsid w:val="00CB1005"/>
    <w:rsid w:val="00CB13B8"/>
    <w:rsid w:val="00CB1A2B"/>
    <w:rsid w:val="00CB437C"/>
    <w:rsid w:val="00CB5F37"/>
    <w:rsid w:val="00CC089A"/>
    <w:rsid w:val="00CC20BD"/>
    <w:rsid w:val="00CC395E"/>
    <w:rsid w:val="00CC3AD0"/>
    <w:rsid w:val="00CC4475"/>
    <w:rsid w:val="00CC5564"/>
    <w:rsid w:val="00CC5851"/>
    <w:rsid w:val="00CC5E89"/>
    <w:rsid w:val="00CC6CF9"/>
    <w:rsid w:val="00CC79FC"/>
    <w:rsid w:val="00CD02A3"/>
    <w:rsid w:val="00CD2FF6"/>
    <w:rsid w:val="00CD493B"/>
    <w:rsid w:val="00CD7001"/>
    <w:rsid w:val="00CD701F"/>
    <w:rsid w:val="00CD7050"/>
    <w:rsid w:val="00CD70A9"/>
    <w:rsid w:val="00CE0FEA"/>
    <w:rsid w:val="00CE13FA"/>
    <w:rsid w:val="00CE2694"/>
    <w:rsid w:val="00CE411E"/>
    <w:rsid w:val="00CE46D9"/>
    <w:rsid w:val="00CE4789"/>
    <w:rsid w:val="00CE520B"/>
    <w:rsid w:val="00CE5773"/>
    <w:rsid w:val="00CE6089"/>
    <w:rsid w:val="00CE6156"/>
    <w:rsid w:val="00CE6576"/>
    <w:rsid w:val="00CE6C61"/>
    <w:rsid w:val="00CE77F6"/>
    <w:rsid w:val="00CE7C68"/>
    <w:rsid w:val="00CF1114"/>
    <w:rsid w:val="00CF248A"/>
    <w:rsid w:val="00CF26DC"/>
    <w:rsid w:val="00CF2AEC"/>
    <w:rsid w:val="00CF2B73"/>
    <w:rsid w:val="00CF337F"/>
    <w:rsid w:val="00CF3FAF"/>
    <w:rsid w:val="00CF450A"/>
    <w:rsid w:val="00CF4877"/>
    <w:rsid w:val="00CF4CF0"/>
    <w:rsid w:val="00CF5105"/>
    <w:rsid w:val="00CF6CB7"/>
    <w:rsid w:val="00CF7312"/>
    <w:rsid w:val="00CF7A7D"/>
    <w:rsid w:val="00D026A4"/>
    <w:rsid w:val="00D02898"/>
    <w:rsid w:val="00D02E54"/>
    <w:rsid w:val="00D0308A"/>
    <w:rsid w:val="00D03879"/>
    <w:rsid w:val="00D03C6C"/>
    <w:rsid w:val="00D0425E"/>
    <w:rsid w:val="00D0436B"/>
    <w:rsid w:val="00D049A5"/>
    <w:rsid w:val="00D05ADA"/>
    <w:rsid w:val="00D066D3"/>
    <w:rsid w:val="00D06B0B"/>
    <w:rsid w:val="00D073E5"/>
    <w:rsid w:val="00D07B89"/>
    <w:rsid w:val="00D10912"/>
    <w:rsid w:val="00D10DE5"/>
    <w:rsid w:val="00D1126A"/>
    <w:rsid w:val="00D1194E"/>
    <w:rsid w:val="00D12418"/>
    <w:rsid w:val="00D12548"/>
    <w:rsid w:val="00D126C6"/>
    <w:rsid w:val="00D12956"/>
    <w:rsid w:val="00D12F3F"/>
    <w:rsid w:val="00D12F44"/>
    <w:rsid w:val="00D13533"/>
    <w:rsid w:val="00D152CC"/>
    <w:rsid w:val="00D15512"/>
    <w:rsid w:val="00D159A0"/>
    <w:rsid w:val="00D16096"/>
    <w:rsid w:val="00D163C8"/>
    <w:rsid w:val="00D16979"/>
    <w:rsid w:val="00D1706F"/>
    <w:rsid w:val="00D17F1D"/>
    <w:rsid w:val="00D2040D"/>
    <w:rsid w:val="00D20DBB"/>
    <w:rsid w:val="00D216E6"/>
    <w:rsid w:val="00D2182C"/>
    <w:rsid w:val="00D22E6F"/>
    <w:rsid w:val="00D23FB4"/>
    <w:rsid w:val="00D2407F"/>
    <w:rsid w:val="00D2454F"/>
    <w:rsid w:val="00D247C0"/>
    <w:rsid w:val="00D25321"/>
    <w:rsid w:val="00D25A01"/>
    <w:rsid w:val="00D25A92"/>
    <w:rsid w:val="00D262A4"/>
    <w:rsid w:val="00D263AC"/>
    <w:rsid w:val="00D26403"/>
    <w:rsid w:val="00D26DFC"/>
    <w:rsid w:val="00D26E7A"/>
    <w:rsid w:val="00D275C5"/>
    <w:rsid w:val="00D27710"/>
    <w:rsid w:val="00D31290"/>
    <w:rsid w:val="00D3135F"/>
    <w:rsid w:val="00D319B0"/>
    <w:rsid w:val="00D335BF"/>
    <w:rsid w:val="00D335F9"/>
    <w:rsid w:val="00D33B05"/>
    <w:rsid w:val="00D33E4C"/>
    <w:rsid w:val="00D34518"/>
    <w:rsid w:val="00D34AC5"/>
    <w:rsid w:val="00D35562"/>
    <w:rsid w:val="00D36137"/>
    <w:rsid w:val="00D36ADA"/>
    <w:rsid w:val="00D40CF5"/>
    <w:rsid w:val="00D424E5"/>
    <w:rsid w:val="00D4266B"/>
    <w:rsid w:val="00D42B8D"/>
    <w:rsid w:val="00D43277"/>
    <w:rsid w:val="00D434A8"/>
    <w:rsid w:val="00D43CB6"/>
    <w:rsid w:val="00D43EAB"/>
    <w:rsid w:val="00D4426D"/>
    <w:rsid w:val="00D44D60"/>
    <w:rsid w:val="00D45F83"/>
    <w:rsid w:val="00D4627A"/>
    <w:rsid w:val="00D4680A"/>
    <w:rsid w:val="00D46FA0"/>
    <w:rsid w:val="00D479C1"/>
    <w:rsid w:val="00D50BDF"/>
    <w:rsid w:val="00D50ECC"/>
    <w:rsid w:val="00D50EDA"/>
    <w:rsid w:val="00D52C83"/>
    <w:rsid w:val="00D53510"/>
    <w:rsid w:val="00D53612"/>
    <w:rsid w:val="00D540BE"/>
    <w:rsid w:val="00D5478A"/>
    <w:rsid w:val="00D5488D"/>
    <w:rsid w:val="00D5532C"/>
    <w:rsid w:val="00D55711"/>
    <w:rsid w:val="00D6377A"/>
    <w:rsid w:val="00D638FD"/>
    <w:rsid w:val="00D6534C"/>
    <w:rsid w:val="00D6559B"/>
    <w:rsid w:val="00D65D93"/>
    <w:rsid w:val="00D66F67"/>
    <w:rsid w:val="00D67A4C"/>
    <w:rsid w:val="00D708D1"/>
    <w:rsid w:val="00D70E66"/>
    <w:rsid w:val="00D71444"/>
    <w:rsid w:val="00D7195E"/>
    <w:rsid w:val="00D71BBC"/>
    <w:rsid w:val="00D71DE6"/>
    <w:rsid w:val="00D733E8"/>
    <w:rsid w:val="00D7387A"/>
    <w:rsid w:val="00D738CA"/>
    <w:rsid w:val="00D73FFA"/>
    <w:rsid w:val="00D74F98"/>
    <w:rsid w:val="00D75CB3"/>
    <w:rsid w:val="00D75F0B"/>
    <w:rsid w:val="00D76A0D"/>
    <w:rsid w:val="00D76BAE"/>
    <w:rsid w:val="00D76C34"/>
    <w:rsid w:val="00D76E11"/>
    <w:rsid w:val="00D771C1"/>
    <w:rsid w:val="00D771ED"/>
    <w:rsid w:val="00D77C98"/>
    <w:rsid w:val="00D77ECC"/>
    <w:rsid w:val="00D80C54"/>
    <w:rsid w:val="00D81183"/>
    <w:rsid w:val="00D81794"/>
    <w:rsid w:val="00D817A1"/>
    <w:rsid w:val="00D819BE"/>
    <w:rsid w:val="00D81DB8"/>
    <w:rsid w:val="00D82014"/>
    <w:rsid w:val="00D85680"/>
    <w:rsid w:val="00D856B2"/>
    <w:rsid w:val="00D856EB"/>
    <w:rsid w:val="00D857EE"/>
    <w:rsid w:val="00D85BB4"/>
    <w:rsid w:val="00D85C69"/>
    <w:rsid w:val="00D85DAE"/>
    <w:rsid w:val="00D8715C"/>
    <w:rsid w:val="00D878A0"/>
    <w:rsid w:val="00D9039C"/>
    <w:rsid w:val="00D90712"/>
    <w:rsid w:val="00D9275C"/>
    <w:rsid w:val="00D94027"/>
    <w:rsid w:val="00D95190"/>
    <w:rsid w:val="00D9519D"/>
    <w:rsid w:val="00D96571"/>
    <w:rsid w:val="00D969C9"/>
    <w:rsid w:val="00D96BCC"/>
    <w:rsid w:val="00D96C6E"/>
    <w:rsid w:val="00D977E3"/>
    <w:rsid w:val="00DA037B"/>
    <w:rsid w:val="00DA0444"/>
    <w:rsid w:val="00DA0884"/>
    <w:rsid w:val="00DA1C9D"/>
    <w:rsid w:val="00DA208F"/>
    <w:rsid w:val="00DA2201"/>
    <w:rsid w:val="00DA2A5D"/>
    <w:rsid w:val="00DA2B44"/>
    <w:rsid w:val="00DA2D2A"/>
    <w:rsid w:val="00DA303C"/>
    <w:rsid w:val="00DA304F"/>
    <w:rsid w:val="00DA37BC"/>
    <w:rsid w:val="00DA4388"/>
    <w:rsid w:val="00DA454B"/>
    <w:rsid w:val="00DA46EC"/>
    <w:rsid w:val="00DA4F32"/>
    <w:rsid w:val="00DA4F74"/>
    <w:rsid w:val="00DA5EE8"/>
    <w:rsid w:val="00DA6CC8"/>
    <w:rsid w:val="00DA6CFF"/>
    <w:rsid w:val="00DA753F"/>
    <w:rsid w:val="00DA7625"/>
    <w:rsid w:val="00DA765D"/>
    <w:rsid w:val="00DA7793"/>
    <w:rsid w:val="00DA79A9"/>
    <w:rsid w:val="00DB04E5"/>
    <w:rsid w:val="00DB25A7"/>
    <w:rsid w:val="00DB304A"/>
    <w:rsid w:val="00DB3303"/>
    <w:rsid w:val="00DB4920"/>
    <w:rsid w:val="00DB4A0A"/>
    <w:rsid w:val="00DB783E"/>
    <w:rsid w:val="00DB7E60"/>
    <w:rsid w:val="00DC0DF8"/>
    <w:rsid w:val="00DC19F1"/>
    <w:rsid w:val="00DC2EC5"/>
    <w:rsid w:val="00DC348E"/>
    <w:rsid w:val="00DC364C"/>
    <w:rsid w:val="00DC6012"/>
    <w:rsid w:val="00DC7822"/>
    <w:rsid w:val="00DD1613"/>
    <w:rsid w:val="00DD248B"/>
    <w:rsid w:val="00DD2DCB"/>
    <w:rsid w:val="00DD3294"/>
    <w:rsid w:val="00DD3320"/>
    <w:rsid w:val="00DD3D94"/>
    <w:rsid w:val="00DD3EA9"/>
    <w:rsid w:val="00DD488A"/>
    <w:rsid w:val="00DD7986"/>
    <w:rsid w:val="00DD7DC6"/>
    <w:rsid w:val="00DE021B"/>
    <w:rsid w:val="00DE1503"/>
    <w:rsid w:val="00DE1627"/>
    <w:rsid w:val="00DE1D9F"/>
    <w:rsid w:val="00DE2149"/>
    <w:rsid w:val="00DE2854"/>
    <w:rsid w:val="00DE29C2"/>
    <w:rsid w:val="00DE326A"/>
    <w:rsid w:val="00DE3AC4"/>
    <w:rsid w:val="00DE5218"/>
    <w:rsid w:val="00DE52BF"/>
    <w:rsid w:val="00DE676B"/>
    <w:rsid w:val="00DE7D00"/>
    <w:rsid w:val="00DF09E2"/>
    <w:rsid w:val="00DF14E8"/>
    <w:rsid w:val="00DF3023"/>
    <w:rsid w:val="00DF3165"/>
    <w:rsid w:val="00DF371E"/>
    <w:rsid w:val="00DF4091"/>
    <w:rsid w:val="00DF4E31"/>
    <w:rsid w:val="00DF51C2"/>
    <w:rsid w:val="00DF5FB0"/>
    <w:rsid w:val="00DF6407"/>
    <w:rsid w:val="00DF6561"/>
    <w:rsid w:val="00DF6613"/>
    <w:rsid w:val="00DF6D6B"/>
    <w:rsid w:val="00DF7EEB"/>
    <w:rsid w:val="00E002D6"/>
    <w:rsid w:val="00E0092F"/>
    <w:rsid w:val="00E017B3"/>
    <w:rsid w:val="00E01E66"/>
    <w:rsid w:val="00E03154"/>
    <w:rsid w:val="00E03652"/>
    <w:rsid w:val="00E036B1"/>
    <w:rsid w:val="00E039D5"/>
    <w:rsid w:val="00E03BEC"/>
    <w:rsid w:val="00E03E4F"/>
    <w:rsid w:val="00E04024"/>
    <w:rsid w:val="00E052B7"/>
    <w:rsid w:val="00E059CC"/>
    <w:rsid w:val="00E062A4"/>
    <w:rsid w:val="00E06BA3"/>
    <w:rsid w:val="00E07896"/>
    <w:rsid w:val="00E103F5"/>
    <w:rsid w:val="00E108FC"/>
    <w:rsid w:val="00E10C58"/>
    <w:rsid w:val="00E10E99"/>
    <w:rsid w:val="00E1132C"/>
    <w:rsid w:val="00E1138F"/>
    <w:rsid w:val="00E1142C"/>
    <w:rsid w:val="00E11C4C"/>
    <w:rsid w:val="00E1232F"/>
    <w:rsid w:val="00E1334F"/>
    <w:rsid w:val="00E1356C"/>
    <w:rsid w:val="00E13EB5"/>
    <w:rsid w:val="00E144AA"/>
    <w:rsid w:val="00E150E0"/>
    <w:rsid w:val="00E158D7"/>
    <w:rsid w:val="00E15B0E"/>
    <w:rsid w:val="00E15F79"/>
    <w:rsid w:val="00E16A9E"/>
    <w:rsid w:val="00E16BC2"/>
    <w:rsid w:val="00E16CE1"/>
    <w:rsid w:val="00E17C9B"/>
    <w:rsid w:val="00E20324"/>
    <w:rsid w:val="00E20A1E"/>
    <w:rsid w:val="00E20A3B"/>
    <w:rsid w:val="00E21324"/>
    <w:rsid w:val="00E21424"/>
    <w:rsid w:val="00E22D49"/>
    <w:rsid w:val="00E23E79"/>
    <w:rsid w:val="00E24243"/>
    <w:rsid w:val="00E26A3B"/>
    <w:rsid w:val="00E26D78"/>
    <w:rsid w:val="00E305BA"/>
    <w:rsid w:val="00E30654"/>
    <w:rsid w:val="00E30D65"/>
    <w:rsid w:val="00E30E61"/>
    <w:rsid w:val="00E31C05"/>
    <w:rsid w:val="00E32326"/>
    <w:rsid w:val="00E33678"/>
    <w:rsid w:val="00E33F7B"/>
    <w:rsid w:val="00E3415C"/>
    <w:rsid w:val="00E3428C"/>
    <w:rsid w:val="00E351F4"/>
    <w:rsid w:val="00E35A63"/>
    <w:rsid w:val="00E36B47"/>
    <w:rsid w:val="00E37226"/>
    <w:rsid w:val="00E3735D"/>
    <w:rsid w:val="00E40C59"/>
    <w:rsid w:val="00E40DBA"/>
    <w:rsid w:val="00E41301"/>
    <w:rsid w:val="00E419B8"/>
    <w:rsid w:val="00E420CB"/>
    <w:rsid w:val="00E421FB"/>
    <w:rsid w:val="00E425A2"/>
    <w:rsid w:val="00E42B03"/>
    <w:rsid w:val="00E43BC9"/>
    <w:rsid w:val="00E43FF6"/>
    <w:rsid w:val="00E44CB4"/>
    <w:rsid w:val="00E44CE1"/>
    <w:rsid w:val="00E44D7D"/>
    <w:rsid w:val="00E44DAF"/>
    <w:rsid w:val="00E46DD1"/>
    <w:rsid w:val="00E475AA"/>
    <w:rsid w:val="00E50180"/>
    <w:rsid w:val="00E506BB"/>
    <w:rsid w:val="00E51F06"/>
    <w:rsid w:val="00E5247D"/>
    <w:rsid w:val="00E52D70"/>
    <w:rsid w:val="00E53B66"/>
    <w:rsid w:val="00E53C27"/>
    <w:rsid w:val="00E54064"/>
    <w:rsid w:val="00E541AE"/>
    <w:rsid w:val="00E5437D"/>
    <w:rsid w:val="00E54CB2"/>
    <w:rsid w:val="00E5524F"/>
    <w:rsid w:val="00E55284"/>
    <w:rsid w:val="00E566EA"/>
    <w:rsid w:val="00E57BB4"/>
    <w:rsid w:val="00E6062E"/>
    <w:rsid w:val="00E60A7B"/>
    <w:rsid w:val="00E612F7"/>
    <w:rsid w:val="00E63EEA"/>
    <w:rsid w:val="00E64DBC"/>
    <w:rsid w:val="00E65F49"/>
    <w:rsid w:val="00E66396"/>
    <w:rsid w:val="00E6655E"/>
    <w:rsid w:val="00E66D6D"/>
    <w:rsid w:val="00E672FF"/>
    <w:rsid w:val="00E70392"/>
    <w:rsid w:val="00E7159A"/>
    <w:rsid w:val="00E71846"/>
    <w:rsid w:val="00E71B37"/>
    <w:rsid w:val="00E71C81"/>
    <w:rsid w:val="00E71EF9"/>
    <w:rsid w:val="00E727BF"/>
    <w:rsid w:val="00E72CA0"/>
    <w:rsid w:val="00E73B90"/>
    <w:rsid w:val="00E73D96"/>
    <w:rsid w:val="00E74768"/>
    <w:rsid w:val="00E74E16"/>
    <w:rsid w:val="00E8003A"/>
    <w:rsid w:val="00E802C3"/>
    <w:rsid w:val="00E81A98"/>
    <w:rsid w:val="00E81DA5"/>
    <w:rsid w:val="00E82394"/>
    <w:rsid w:val="00E823C0"/>
    <w:rsid w:val="00E825C1"/>
    <w:rsid w:val="00E82641"/>
    <w:rsid w:val="00E82853"/>
    <w:rsid w:val="00E83E3D"/>
    <w:rsid w:val="00E842B3"/>
    <w:rsid w:val="00E844CE"/>
    <w:rsid w:val="00E847A0"/>
    <w:rsid w:val="00E84AF8"/>
    <w:rsid w:val="00E86BD9"/>
    <w:rsid w:val="00E9031E"/>
    <w:rsid w:val="00E90E29"/>
    <w:rsid w:val="00E925AC"/>
    <w:rsid w:val="00E92718"/>
    <w:rsid w:val="00E932E0"/>
    <w:rsid w:val="00E93383"/>
    <w:rsid w:val="00E93607"/>
    <w:rsid w:val="00E93A90"/>
    <w:rsid w:val="00E93E85"/>
    <w:rsid w:val="00E94720"/>
    <w:rsid w:val="00E95482"/>
    <w:rsid w:val="00E96BBC"/>
    <w:rsid w:val="00E97826"/>
    <w:rsid w:val="00E97DBE"/>
    <w:rsid w:val="00EA0F09"/>
    <w:rsid w:val="00EA1BE6"/>
    <w:rsid w:val="00EA229A"/>
    <w:rsid w:val="00EA2DC7"/>
    <w:rsid w:val="00EA45BE"/>
    <w:rsid w:val="00EA46A0"/>
    <w:rsid w:val="00EA5402"/>
    <w:rsid w:val="00EA5530"/>
    <w:rsid w:val="00EA5950"/>
    <w:rsid w:val="00EA5F1F"/>
    <w:rsid w:val="00EA610A"/>
    <w:rsid w:val="00EA660C"/>
    <w:rsid w:val="00EA6CF6"/>
    <w:rsid w:val="00EA79DA"/>
    <w:rsid w:val="00EA7B24"/>
    <w:rsid w:val="00EB0782"/>
    <w:rsid w:val="00EB2129"/>
    <w:rsid w:val="00EB2266"/>
    <w:rsid w:val="00EB25AD"/>
    <w:rsid w:val="00EB4D0B"/>
    <w:rsid w:val="00EB5163"/>
    <w:rsid w:val="00EB53E1"/>
    <w:rsid w:val="00EB6136"/>
    <w:rsid w:val="00EB7F27"/>
    <w:rsid w:val="00EC0137"/>
    <w:rsid w:val="00EC01C7"/>
    <w:rsid w:val="00EC0FBD"/>
    <w:rsid w:val="00EC2239"/>
    <w:rsid w:val="00EC33A7"/>
    <w:rsid w:val="00EC4A51"/>
    <w:rsid w:val="00EC4F8F"/>
    <w:rsid w:val="00EC535A"/>
    <w:rsid w:val="00EC5E60"/>
    <w:rsid w:val="00EC6D89"/>
    <w:rsid w:val="00EC7043"/>
    <w:rsid w:val="00EC7935"/>
    <w:rsid w:val="00EC7AA5"/>
    <w:rsid w:val="00EC7B7E"/>
    <w:rsid w:val="00EC7C11"/>
    <w:rsid w:val="00ED07EC"/>
    <w:rsid w:val="00ED0870"/>
    <w:rsid w:val="00ED0CAC"/>
    <w:rsid w:val="00ED2660"/>
    <w:rsid w:val="00ED3627"/>
    <w:rsid w:val="00ED47E6"/>
    <w:rsid w:val="00ED4D3D"/>
    <w:rsid w:val="00ED5806"/>
    <w:rsid w:val="00ED5D1C"/>
    <w:rsid w:val="00ED600A"/>
    <w:rsid w:val="00ED6B63"/>
    <w:rsid w:val="00ED7861"/>
    <w:rsid w:val="00EE1FA3"/>
    <w:rsid w:val="00EE217F"/>
    <w:rsid w:val="00EE21F3"/>
    <w:rsid w:val="00EE2377"/>
    <w:rsid w:val="00EE26CB"/>
    <w:rsid w:val="00EE3968"/>
    <w:rsid w:val="00EE403C"/>
    <w:rsid w:val="00EE4DF3"/>
    <w:rsid w:val="00EE513D"/>
    <w:rsid w:val="00EE575F"/>
    <w:rsid w:val="00EE61B6"/>
    <w:rsid w:val="00EE6AA2"/>
    <w:rsid w:val="00EE7662"/>
    <w:rsid w:val="00EE78A6"/>
    <w:rsid w:val="00EF08B7"/>
    <w:rsid w:val="00EF0EC7"/>
    <w:rsid w:val="00EF2BA0"/>
    <w:rsid w:val="00EF2F36"/>
    <w:rsid w:val="00EF35BB"/>
    <w:rsid w:val="00EF4A85"/>
    <w:rsid w:val="00EF6D0B"/>
    <w:rsid w:val="00F0006E"/>
    <w:rsid w:val="00F00265"/>
    <w:rsid w:val="00F00271"/>
    <w:rsid w:val="00F002BC"/>
    <w:rsid w:val="00F024CC"/>
    <w:rsid w:val="00F02534"/>
    <w:rsid w:val="00F04E92"/>
    <w:rsid w:val="00F05494"/>
    <w:rsid w:val="00F05BBE"/>
    <w:rsid w:val="00F061E5"/>
    <w:rsid w:val="00F062AA"/>
    <w:rsid w:val="00F06D0B"/>
    <w:rsid w:val="00F0728A"/>
    <w:rsid w:val="00F07413"/>
    <w:rsid w:val="00F07551"/>
    <w:rsid w:val="00F07F34"/>
    <w:rsid w:val="00F10D1D"/>
    <w:rsid w:val="00F10FD5"/>
    <w:rsid w:val="00F11A19"/>
    <w:rsid w:val="00F13A6C"/>
    <w:rsid w:val="00F13ABA"/>
    <w:rsid w:val="00F13BA3"/>
    <w:rsid w:val="00F13CC8"/>
    <w:rsid w:val="00F141CD"/>
    <w:rsid w:val="00F2014B"/>
    <w:rsid w:val="00F207D9"/>
    <w:rsid w:val="00F2185C"/>
    <w:rsid w:val="00F22085"/>
    <w:rsid w:val="00F22961"/>
    <w:rsid w:val="00F22A4D"/>
    <w:rsid w:val="00F23C75"/>
    <w:rsid w:val="00F24374"/>
    <w:rsid w:val="00F24E57"/>
    <w:rsid w:val="00F26326"/>
    <w:rsid w:val="00F26BE7"/>
    <w:rsid w:val="00F2715F"/>
    <w:rsid w:val="00F2754D"/>
    <w:rsid w:val="00F30232"/>
    <w:rsid w:val="00F31071"/>
    <w:rsid w:val="00F31184"/>
    <w:rsid w:val="00F32866"/>
    <w:rsid w:val="00F32903"/>
    <w:rsid w:val="00F32C9B"/>
    <w:rsid w:val="00F333B3"/>
    <w:rsid w:val="00F33DC6"/>
    <w:rsid w:val="00F344D5"/>
    <w:rsid w:val="00F346B9"/>
    <w:rsid w:val="00F34C81"/>
    <w:rsid w:val="00F34FEC"/>
    <w:rsid w:val="00F35C9D"/>
    <w:rsid w:val="00F361CF"/>
    <w:rsid w:val="00F36254"/>
    <w:rsid w:val="00F36ACF"/>
    <w:rsid w:val="00F36C6B"/>
    <w:rsid w:val="00F36EC8"/>
    <w:rsid w:val="00F37264"/>
    <w:rsid w:val="00F3794B"/>
    <w:rsid w:val="00F4099A"/>
    <w:rsid w:val="00F40F12"/>
    <w:rsid w:val="00F41219"/>
    <w:rsid w:val="00F41AE2"/>
    <w:rsid w:val="00F424BA"/>
    <w:rsid w:val="00F42CBE"/>
    <w:rsid w:val="00F42FE2"/>
    <w:rsid w:val="00F43A41"/>
    <w:rsid w:val="00F44304"/>
    <w:rsid w:val="00F4436D"/>
    <w:rsid w:val="00F44ADB"/>
    <w:rsid w:val="00F46CDB"/>
    <w:rsid w:val="00F4731D"/>
    <w:rsid w:val="00F50F86"/>
    <w:rsid w:val="00F51851"/>
    <w:rsid w:val="00F51BB3"/>
    <w:rsid w:val="00F51E39"/>
    <w:rsid w:val="00F5214B"/>
    <w:rsid w:val="00F5365E"/>
    <w:rsid w:val="00F539F9"/>
    <w:rsid w:val="00F543FA"/>
    <w:rsid w:val="00F54B62"/>
    <w:rsid w:val="00F55A76"/>
    <w:rsid w:val="00F56048"/>
    <w:rsid w:val="00F563D4"/>
    <w:rsid w:val="00F564E7"/>
    <w:rsid w:val="00F5660C"/>
    <w:rsid w:val="00F573BB"/>
    <w:rsid w:val="00F578E1"/>
    <w:rsid w:val="00F60A14"/>
    <w:rsid w:val="00F61BBB"/>
    <w:rsid w:val="00F61DBB"/>
    <w:rsid w:val="00F62132"/>
    <w:rsid w:val="00F62672"/>
    <w:rsid w:val="00F637BE"/>
    <w:rsid w:val="00F63AD7"/>
    <w:rsid w:val="00F64148"/>
    <w:rsid w:val="00F641DB"/>
    <w:rsid w:val="00F647AC"/>
    <w:rsid w:val="00F6520E"/>
    <w:rsid w:val="00F65FDF"/>
    <w:rsid w:val="00F66031"/>
    <w:rsid w:val="00F6622D"/>
    <w:rsid w:val="00F666EB"/>
    <w:rsid w:val="00F66D33"/>
    <w:rsid w:val="00F70822"/>
    <w:rsid w:val="00F71678"/>
    <w:rsid w:val="00F71FF7"/>
    <w:rsid w:val="00F720A6"/>
    <w:rsid w:val="00F724DB"/>
    <w:rsid w:val="00F726CD"/>
    <w:rsid w:val="00F730BF"/>
    <w:rsid w:val="00F7344F"/>
    <w:rsid w:val="00F74199"/>
    <w:rsid w:val="00F744F4"/>
    <w:rsid w:val="00F75C23"/>
    <w:rsid w:val="00F75E93"/>
    <w:rsid w:val="00F761A0"/>
    <w:rsid w:val="00F761A6"/>
    <w:rsid w:val="00F768CC"/>
    <w:rsid w:val="00F76E6E"/>
    <w:rsid w:val="00F771F6"/>
    <w:rsid w:val="00F77401"/>
    <w:rsid w:val="00F777FC"/>
    <w:rsid w:val="00F779AA"/>
    <w:rsid w:val="00F77F01"/>
    <w:rsid w:val="00F80719"/>
    <w:rsid w:val="00F80F73"/>
    <w:rsid w:val="00F81D89"/>
    <w:rsid w:val="00F81E13"/>
    <w:rsid w:val="00F82397"/>
    <w:rsid w:val="00F82978"/>
    <w:rsid w:val="00F836E0"/>
    <w:rsid w:val="00F84531"/>
    <w:rsid w:val="00F846E0"/>
    <w:rsid w:val="00F848AD"/>
    <w:rsid w:val="00F85AA7"/>
    <w:rsid w:val="00F85B90"/>
    <w:rsid w:val="00F871CF"/>
    <w:rsid w:val="00F872C5"/>
    <w:rsid w:val="00F87BEF"/>
    <w:rsid w:val="00F87DF0"/>
    <w:rsid w:val="00F913AD"/>
    <w:rsid w:val="00F91C11"/>
    <w:rsid w:val="00F91D74"/>
    <w:rsid w:val="00F92118"/>
    <w:rsid w:val="00F92758"/>
    <w:rsid w:val="00F9309F"/>
    <w:rsid w:val="00F9315C"/>
    <w:rsid w:val="00F935BD"/>
    <w:rsid w:val="00F93805"/>
    <w:rsid w:val="00F93F0D"/>
    <w:rsid w:val="00F944FF"/>
    <w:rsid w:val="00F96670"/>
    <w:rsid w:val="00F9675F"/>
    <w:rsid w:val="00F96F0E"/>
    <w:rsid w:val="00F970B7"/>
    <w:rsid w:val="00FA03BD"/>
    <w:rsid w:val="00FA0820"/>
    <w:rsid w:val="00FA1263"/>
    <w:rsid w:val="00FA14CB"/>
    <w:rsid w:val="00FA2F35"/>
    <w:rsid w:val="00FA363C"/>
    <w:rsid w:val="00FA365B"/>
    <w:rsid w:val="00FA463B"/>
    <w:rsid w:val="00FA4814"/>
    <w:rsid w:val="00FA5037"/>
    <w:rsid w:val="00FA54FF"/>
    <w:rsid w:val="00FB0011"/>
    <w:rsid w:val="00FB06CD"/>
    <w:rsid w:val="00FB18DC"/>
    <w:rsid w:val="00FB199E"/>
    <w:rsid w:val="00FB325F"/>
    <w:rsid w:val="00FB3C0B"/>
    <w:rsid w:val="00FB3C60"/>
    <w:rsid w:val="00FB3F1E"/>
    <w:rsid w:val="00FB56C0"/>
    <w:rsid w:val="00FB5E34"/>
    <w:rsid w:val="00FB61C8"/>
    <w:rsid w:val="00FB621B"/>
    <w:rsid w:val="00FB6CEF"/>
    <w:rsid w:val="00FB7F08"/>
    <w:rsid w:val="00FC1876"/>
    <w:rsid w:val="00FC1B55"/>
    <w:rsid w:val="00FC242A"/>
    <w:rsid w:val="00FC2A1B"/>
    <w:rsid w:val="00FC33FC"/>
    <w:rsid w:val="00FC3F4B"/>
    <w:rsid w:val="00FC5C6D"/>
    <w:rsid w:val="00FC5F75"/>
    <w:rsid w:val="00FC6EF3"/>
    <w:rsid w:val="00FC7666"/>
    <w:rsid w:val="00FC7DB6"/>
    <w:rsid w:val="00FD0173"/>
    <w:rsid w:val="00FD0B0E"/>
    <w:rsid w:val="00FD1A32"/>
    <w:rsid w:val="00FD2D4E"/>
    <w:rsid w:val="00FD3387"/>
    <w:rsid w:val="00FD3A22"/>
    <w:rsid w:val="00FD3F6F"/>
    <w:rsid w:val="00FD4052"/>
    <w:rsid w:val="00FD496E"/>
    <w:rsid w:val="00FD548F"/>
    <w:rsid w:val="00FD5794"/>
    <w:rsid w:val="00FD5B9A"/>
    <w:rsid w:val="00FD6558"/>
    <w:rsid w:val="00FD6A2C"/>
    <w:rsid w:val="00FD6CCF"/>
    <w:rsid w:val="00FD756F"/>
    <w:rsid w:val="00FD7C03"/>
    <w:rsid w:val="00FE0634"/>
    <w:rsid w:val="00FE1030"/>
    <w:rsid w:val="00FE2CC5"/>
    <w:rsid w:val="00FE32AE"/>
    <w:rsid w:val="00FE35D2"/>
    <w:rsid w:val="00FE443D"/>
    <w:rsid w:val="00FE5424"/>
    <w:rsid w:val="00FE694C"/>
    <w:rsid w:val="00FE7B6E"/>
    <w:rsid w:val="00FF0DC5"/>
    <w:rsid w:val="00FF110E"/>
    <w:rsid w:val="00FF1C5F"/>
    <w:rsid w:val="00FF2443"/>
    <w:rsid w:val="00FF26DC"/>
    <w:rsid w:val="00FF29A2"/>
    <w:rsid w:val="00FF3C2C"/>
    <w:rsid w:val="00FF40BD"/>
    <w:rsid w:val="00FF4518"/>
    <w:rsid w:val="00FF4603"/>
    <w:rsid w:val="00FF5332"/>
    <w:rsid w:val="00FF56AE"/>
    <w:rsid w:val="00FF6CA9"/>
    <w:rsid w:val="00FF6ED8"/>
    <w:rsid w:val="00FF7446"/>
    <w:rsid w:val="00FF7D32"/>
    <w:rsid w:val="6345D4B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47BF68"/>
  <w15:docId w15:val="{2BBDB4E1-7EF5-43DD-B043-790C14684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1"/>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2900BF"/>
    <w:pPr>
      <w:keepNext/>
      <w:keepLines/>
      <w:numPr>
        <w:ilvl w:val="1"/>
        <w:numId w:val="21"/>
      </w:numPr>
      <w:spacing w:before="100" w:beforeAutospacing="1"/>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1"/>
      </w:numPr>
      <w:spacing w:before="240"/>
      <w:ind w:left="2217" w:hanging="18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1"/>
      </w:numPr>
      <w:spacing w:before="120"/>
      <w:ind w:left="2937" w:hanging="36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1"/>
      </w:numPr>
      <w:spacing w:before="40" w:after="0"/>
      <w:ind w:left="3657" w:hanging="36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1"/>
      </w:numPr>
      <w:spacing w:before="40" w:after="0"/>
      <w:ind w:left="4377" w:hanging="18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1"/>
      </w:numPr>
      <w:spacing w:before="40" w:after="0"/>
      <w:ind w:left="5097" w:hanging="36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1"/>
      </w:numPr>
      <w:spacing w:before="40" w:after="0"/>
      <w:ind w:left="5817" w:hanging="36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1"/>
      </w:numPr>
      <w:spacing w:before="40" w:after="0"/>
      <w:ind w:left="6537" w:hanging="18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FB3C0B"/>
    <w:pPr>
      <w:tabs>
        <w:tab w:val="left" w:pos="660"/>
        <w:tab w:val="right" w:leader="dot" w:pos="10194"/>
      </w:tabs>
      <w:spacing w:before="60" w:after="60"/>
    </w:pPr>
    <w:rPr>
      <w:noProof/>
    </w:rPr>
  </w:style>
  <w:style w:type="paragraph" w:styleId="TOC1">
    <w:name w:val="toc 1"/>
    <w:basedOn w:val="Normal"/>
    <w:next w:val="Normal"/>
    <w:autoRedefine/>
    <w:uiPriority w:val="39"/>
    <w:qFormat/>
    <w:rsid w:val="001A3AD0"/>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17"/>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18"/>
      </w:numPr>
      <w:ind w:left="2520"/>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19"/>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0"/>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22"/>
      </w:numPr>
      <w:spacing w:after="0" w:line="264" w:lineRule="auto"/>
      <w:ind w:left="1497"/>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23"/>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customStyle="1" w:styleId="Mention1">
    <w:name w:val="Mention1"/>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 w:type="character" w:customStyle="1" w:styleId="Mention2">
    <w:name w:val="Mention2"/>
    <w:basedOn w:val="DefaultParagraphFont"/>
    <w:uiPriority w:val="99"/>
    <w:unhideWhenUsed/>
    <w:rsid w:val="00343171"/>
    <w:rPr>
      <w:color w:val="2B579A"/>
      <w:shd w:val="clear" w:color="auto" w:fill="E6E6E6"/>
    </w:rPr>
  </w:style>
  <w:style w:type="character" w:customStyle="1" w:styleId="normaltextrun">
    <w:name w:val="normaltextrun"/>
    <w:basedOn w:val="DefaultParagraphFont"/>
    <w:rsid w:val="00113EA7"/>
  </w:style>
  <w:style w:type="character" w:customStyle="1" w:styleId="UnresolvedMention1">
    <w:name w:val="Unresolved Mention1"/>
    <w:basedOn w:val="DefaultParagraphFont"/>
    <w:uiPriority w:val="99"/>
    <w:unhideWhenUsed/>
    <w:rsid w:val="00E925AC"/>
    <w:rPr>
      <w:color w:val="605E5C"/>
      <w:shd w:val="clear" w:color="auto" w:fill="E1DFDD"/>
    </w:rPr>
  </w:style>
  <w:style w:type="character" w:customStyle="1" w:styleId="Mention3">
    <w:name w:val="Mention3"/>
    <w:basedOn w:val="DefaultParagraphFont"/>
    <w:uiPriority w:val="99"/>
    <w:unhideWhenUsed/>
    <w:rsid w:val="00D4426D"/>
    <w:rPr>
      <w:color w:val="2B579A"/>
      <w:shd w:val="clear" w:color="auto" w:fill="E6E6E6"/>
    </w:rPr>
  </w:style>
  <w:style w:type="character" w:customStyle="1" w:styleId="UnresolvedMention2">
    <w:name w:val="Unresolved Mention2"/>
    <w:basedOn w:val="DefaultParagraphFont"/>
    <w:uiPriority w:val="99"/>
    <w:unhideWhenUsed/>
    <w:rsid w:val="00D4426D"/>
    <w:rPr>
      <w:color w:val="605E5C"/>
      <w:shd w:val="clear" w:color="auto" w:fill="E1DFDD"/>
    </w:rPr>
  </w:style>
  <w:style w:type="character" w:customStyle="1" w:styleId="eop">
    <w:name w:val="eop"/>
    <w:basedOn w:val="DefaultParagraphFont"/>
    <w:rsid w:val="0051414B"/>
  </w:style>
  <w:style w:type="character" w:styleId="Mention">
    <w:name w:val="Mention"/>
    <w:basedOn w:val="DefaultParagraphFont"/>
    <w:uiPriority w:val="99"/>
    <w:semiHidden/>
    <w:unhideWhenUsed/>
    <w:rsid w:val="002900BF"/>
    <w:rPr>
      <w:color w:val="2B579A"/>
      <w:shd w:val="clear" w:color="auto" w:fill="E6E6E6"/>
    </w:rPr>
  </w:style>
  <w:style w:type="character" w:customStyle="1" w:styleId="Level1TextChar">
    <w:name w:val="Level 1 Text Char"/>
    <w:link w:val="Level1Text"/>
    <w:locked/>
    <w:rsid w:val="00621FEE"/>
    <w:rPr>
      <w:rFonts w:ascii="Arial" w:eastAsia="Times New Roman" w:hAnsi="Arial" w:cs="Times New Roman"/>
      <w:color w:val="000000"/>
      <w:lang w:val="en-US"/>
    </w:rPr>
  </w:style>
  <w:style w:type="paragraph" w:customStyle="1" w:styleId="Level1Text">
    <w:name w:val="Level 1 Text"/>
    <w:basedOn w:val="Normal"/>
    <w:link w:val="Level1TextChar"/>
    <w:rsid w:val="00621FEE"/>
    <w:pPr>
      <w:keepLines/>
      <w:widowControl w:val="0"/>
      <w:tabs>
        <w:tab w:val="left" w:pos="1418"/>
      </w:tabs>
      <w:snapToGrid w:val="0"/>
      <w:spacing w:line="264" w:lineRule="auto"/>
      <w:ind w:left="1418" w:hanging="1418"/>
      <w:jc w:val="both"/>
    </w:pPr>
    <w:rPr>
      <w:rFonts w:ascii="Arial" w:eastAsia="Times New Roman" w:hAnsi="Arial" w:cs="Times New Roman"/>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43206129">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334693681">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8.jpg"/><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7.e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uriserv:OJ.L_.2017.312.01.0054.01.ENG&amp;toc=OJ:L:2017:312:TO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BC8AA-F824-492A-8E8B-717DBC1934BC}">
  <ds:schemaRefs>
    <ds:schemaRef ds:uri="http://purl.org/dc/elements/1.1/"/>
    <ds:schemaRef ds:uri="http://schemas.microsoft.com/office/2006/metadata/properties"/>
    <ds:schemaRef ds:uri="http://purl.org/dc/terms/"/>
    <ds:schemaRef ds:uri="2e3132a0-aaf2-4326-8928-c084593c093d"/>
    <ds:schemaRef ds:uri="http://schemas.microsoft.com/office/2006/documentManagement/types"/>
    <ds:schemaRef ds:uri="http://schemas.microsoft.com/office/infopath/2007/PartnerControls"/>
    <ds:schemaRef ds:uri="http://schemas.openxmlformats.org/package/2006/metadata/core-properties"/>
    <ds:schemaRef ds:uri="cadce026-d35b-4a62-a2ee-1436bb44fb55"/>
    <ds:schemaRef ds:uri="6032ed8b-3e71-4b2f-ab7b-020545ac21c9"/>
    <ds:schemaRef ds:uri="http://www.w3.org/XML/1998/namespace"/>
    <ds:schemaRef ds:uri="http://purl.org/dc/dcmitype/"/>
  </ds:schemaRefs>
</ds:datastoreItem>
</file>

<file path=customXml/itemProps2.xml><?xml version="1.0" encoding="utf-8"?>
<ds:datastoreItem xmlns:ds="http://schemas.openxmlformats.org/officeDocument/2006/customXml" ds:itemID="{8768BD1C-E11B-45D8-9A1E-65FEF2867E03}">
  <ds:schemaRefs>
    <ds:schemaRef ds:uri="http://schemas.openxmlformats.org/officeDocument/2006/bibliography"/>
  </ds:schemaRefs>
</ds:datastoreItem>
</file>

<file path=customXml/itemProps3.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4.xml><?xml version="1.0" encoding="utf-8"?>
<ds:datastoreItem xmlns:ds="http://schemas.openxmlformats.org/officeDocument/2006/customXml" ds:itemID="{E600A0B7-98BB-4BB0-A518-BEA4E6807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5169</Words>
  <Characters>29466</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34566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Johnson (ESO), Antony</cp:lastModifiedBy>
  <cp:revision>4</cp:revision>
  <cp:lastPrinted>2022-11-21T10:33:00Z</cp:lastPrinted>
  <dcterms:created xsi:type="dcterms:W3CDTF">2023-04-05T17:43:00Z</dcterms:created>
  <dcterms:modified xsi:type="dcterms:W3CDTF">2023-04-05T17:51:00Z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_NewReviewCycle">
    <vt:lpwstr/>
  </property>
  <property fmtid="{D5CDD505-2E9C-101B-9397-08002B2CF9AE}" pid="4" name="MSIP_Label_019c027e-33b7-45fc-a572-8ffa5d09ec36_Enabled">
    <vt:lpwstr>true</vt:lpwstr>
  </property>
  <property fmtid="{D5CDD505-2E9C-101B-9397-08002B2CF9AE}" pid="5" name="MSIP_Label_019c027e-33b7-45fc-a572-8ffa5d09ec36_SetDate">
    <vt:lpwstr>2021-11-05T14:20:54Z</vt:lpwstr>
  </property>
  <property fmtid="{D5CDD505-2E9C-101B-9397-08002B2CF9AE}" pid="6" name="MSIP_Label_019c027e-33b7-45fc-a572-8ffa5d09ec36_Method">
    <vt:lpwstr>Standard</vt:lpwstr>
  </property>
  <property fmtid="{D5CDD505-2E9C-101B-9397-08002B2CF9AE}" pid="7" name="MSIP_Label_019c027e-33b7-45fc-a572-8ffa5d09ec36_Name">
    <vt:lpwstr>Internal Use</vt:lpwstr>
  </property>
  <property fmtid="{D5CDD505-2E9C-101B-9397-08002B2CF9AE}" pid="8" name="MSIP_Label_019c027e-33b7-45fc-a572-8ffa5d09ec36_SiteId">
    <vt:lpwstr>031a09bc-a2bf-44df-888e-4e09355b7a24</vt:lpwstr>
  </property>
  <property fmtid="{D5CDD505-2E9C-101B-9397-08002B2CF9AE}" pid="9" name="MSIP_Label_019c027e-33b7-45fc-a572-8ffa5d09ec36_ActionId">
    <vt:lpwstr>7f1051e0-08f2-455b-846f-2298de06941f</vt:lpwstr>
  </property>
  <property fmtid="{D5CDD505-2E9C-101B-9397-08002B2CF9AE}" pid="10" name="MSIP_Label_019c027e-33b7-45fc-a572-8ffa5d09ec36_ContentBits">
    <vt:lpwstr>2</vt:lpwstr>
  </property>
  <property fmtid="{D5CDD505-2E9C-101B-9397-08002B2CF9AE}" pid="11" name="MSIP_Label_624b1752-a977-4927-b9e6-e48a43684aee_Enabled">
    <vt:lpwstr>true</vt:lpwstr>
  </property>
  <property fmtid="{D5CDD505-2E9C-101B-9397-08002B2CF9AE}" pid="12" name="MSIP_Label_624b1752-a977-4927-b9e6-e48a43684aee_SetDate">
    <vt:lpwstr>2022-04-12T14:00:59Z</vt:lpwstr>
  </property>
  <property fmtid="{D5CDD505-2E9C-101B-9397-08002B2CF9AE}" pid="13" name="MSIP_Label_624b1752-a977-4927-b9e6-e48a43684aee_Method">
    <vt:lpwstr>Privileged</vt:lpwstr>
  </property>
  <property fmtid="{D5CDD505-2E9C-101B-9397-08002B2CF9AE}" pid="14" name="MSIP_Label_624b1752-a977-4927-b9e6-e48a43684aee_Name">
    <vt:lpwstr>Public</vt:lpwstr>
  </property>
  <property fmtid="{D5CDD505-2E9C-101B-9397-08002B2CF9AE}" pid="15" name="MSIP_Label_624b1752-a977-4927-b9e6-e48a43684aee_SiteId">
    <vt:lpwstr>031a09bc-a2bf-44df-888e-4e09355b7a24</vt:lpwstr>
  </property>
  <property fmtid="{D5CDD505-2E9C-101B-9397-08002B2CF9AE}" pid="16" name="MSIP_Label_624b1752-a977-4927-b9e6-e48a43684aee_ActionId">
    <vt:lpwstr>fd62cd0a-c1b5-4174-827d-2313752d37ee</vt:lpwstr>
  </property>
  <property fmtid="{D5CDD505-2E9C-101B-9397-08002B2CF9AE}" pid="17" name="MSIP_Label_624b1752-a977-4927-b9e6-e48a43684aee_ContentBits">
    <vt:lpwstr>0</vt:lpwstr>
  </property>
  <property fmtid="{D5CDD505-2E9C-101B-9397-08002B2CF9AE}" pid="18" name="MediaServiceImageTags">
    <vt:lpwstr/>
  </property>
</Properties>
</file>